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04A08" w14:textId="5FB610CB" w:rsidR="0025617A" w:rsidRPr="00074158" w:rsidRDefault="00CE056E" w:rsidP="00372488">
      <w:pPr>
        <w:pStyle w:val="Heading1"/>
        <w:tabs>
          <w:tab w:val="center" w:pos="4582"/>
          <w:tab w:val="right" w:pos="9164"/>
        </w:tabs>
        <w:jc w:val="center"/>
        <w:rPr>
          <w:rFonts w:asciiTheme="minorHAnsi" w:hAnsiTheme="minorHAnsi" w:cs="Arial"/>
          <w:sz w:val="40"/>
          <w:szCs w:val="40"/>
        </w:rPr>
      </w:pPr>
      <w:r w:rsidRPr="292146AA">
        <w:rPr>
          <w:rFonts w:asciiTheme="minorHAnsi" w:hAnsiTheme="minorHAnsi" w:cs="Arial"/>
          <w:sz w:val="40"/>
          <w:szCs w:val="40"/>
        </w:rPr>
        <w:t>Impact Analysis Report</w:t>
      </w:r>
      <w:r w:rsidR="00372488">
        <w:rPr>
          <w:rFonts w:asciiTheme="minorHAnsi" w:hAnsiTheme="minorHAnsi" w:cs="Arial"/>
          <w:sz w:val="40"/>
          <w:szCs w:val="40"/>
          <w:lang w:val="en-US"/>
        </w:rPr>
        <w:t>/ RFC-Proposal</w:t>
      </w:r>
    </w:p>
    <w:p w14:paraId="7564DB7C" w14:textId="77777777" w:rsidR="0025617A" w:rsidRPr="007964DF" w:rsidRDefault="0025617A" w:rsidP="00C001F9">
      <w:pPr>
        <w:jc w:val="center"/>
        <w:rPr>
          <w:rFonts w:asciiTheme="minorHAnsi" w:hAnsiTheme="minorHAnsi" w:cs="Arial"/>
          <w:b/>
          <w:bCs/>
          <w:sz w:val="32"/>
          <w:szCs w:val="32"/>
          <w:lang w:val="en-US"/>
        </w:rPr>
      </w:pPr>
    </w:p>
    <w:p w14:paraId="3945284C" w14:textId="77777777" w:rsidR="00FE4EC9" w:rsidRPr="00074158" w:rsidRDefault="0025617A" w:rsidP="00C001F9">
      <w:pPr>
        <w:rPr>
          <w:rFonts w:asciiTheme="minorHAnsi" w:hAnsiTheme="minorHAnsi" w:cs="Arial"/>
          <w:b/>
          <w:bCs/>
          <w:sz w:val="28"/>
          <w:szCs w:val="28"/>
        </w:rPr>
      </w:pPr>
      <w:r w:rsidRPr="00074158">
        <w:rPr>
          <w:rFonts w:asciiTheme="minorHAnsi" w:hAnsiTheme="minorHAnsi" w:cs="Arial"/>
          <w:b/>
          <w:bCs/>
          <w:sz w:val="28"/>
          <w:szCs w:val="28"/>
        </w:rPr>
        <w:t xml:space="preserve">Section 1: </w:t>
      </w:r>
      <w:r w:rsidR="00543370" w:rsidRPr="00074158">
        <w:rPr>
          <w:rFonts w:asciiTheme="minorHAnsi" w:hAnsiTheme="minorHAnsi" w:cs="Arial"/>
          <w:b/>
          <w:bCs/>
          <w:sz w:val="28"/>
          <w:szCs w:val="28"/>
        </w:rPr>
        <w:t>M</w:t>
      </w:r>
      <w:r w:rsidR="00C001F9" w:rsidRPr="00074158">
        <w:rPr>
          <w:rFonts w:asciiTheme="minorHAnsi" w:hAnsiTheme="minorHAnsi" w:cs="Arial"/>
          <w:b/>
          <w:bCs/>
          <w:sz w:val="28"/>
          <w:szCs w:val="28"/>
        </w:rPr>
        <w:t>eta-data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662"/>
      </w:tblGrid>
      <w:tr w:rsidR="00CE056E" w:rsidRPr="002337D9" w14:paraId="79F845B0" w14:textId="77777777" w:rsidTr="00C001F9">
        <w:tc>
          <w:tcPr>
            <w:tcW w:w="3085" w:type="dxa"/>
            <w:shd w:val="clear" w:color="auto" w:fill="D9D9D9"/>
          </w:tcPr>
          <w:p w14:paraId="2D27B604"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RFC ID</w:t>
            </w:r>
          </w:p>
        </w:tc>
        <w:tc>
          <w:tcPr>
            <w:tcW w:w="6662" w:type="dxa"/>
          </w:tcPr>
          <w:p w14:paraId="677E7917" w14:textId="2646EFCE" w:rsidR="00CE056E" w:rsidRPr="006F0DA6" w:rsidRDefault="006F0DA6" w:rsidP="004D52F1">
            <w:pPr>
              <w:pStyle w:val="HTMLPreformatted"/>
              <w:spacing w:before="40" w:line="225" w:lineRule="atLeast"/>
              <w:rPr>
                <w:rFonts w:asciiTheme="minorHAnsi" w:hAnsiTheme="minorHAnsi" w:cs="Arial"/>
                <w:sz w:val="22"/>
                <w:szCs w:val="22"/>
                <w:lang w:val="en-GB"/>
              </w:rPr>
            </w:pPr>
            <w:r>
              <w:rPr>
                <w:rStyle w:val="normaltextrun"/>
                <w:rFonts w:ascii="Calibri" w:hAnsi="Calibri" w:cs="Calibri"/>
                <w:b/>
                <w:bCs/>
                <w:color w:val="000000"/>
                <w:sz w:val="22"/>
                <w:szCs w:val="22"/>
                <w:shd w:val="clear" w:color="auto" w:fill="FFFFFF"/>
                <w:lang w:val="en-GB"/>
              </w:rPr>
              <w:t>R</w:t>
            </w:r>
            <w:r>
              <w:rPr>
                <w:rStyle w:val="normaltextrun"/>
                <w:rFonts w:ascii="Calibri" w:hAnsi="Calibri" w:cs="Calibri"/>
                <w:b/>
                <w:bCs/>
                <w:color w:val="000000"/>
                <w:sz w:val="22"/>
                <w:szCs w:val="22"/>
                <w:shd w:val="clear" w:color="auto" w:fill="FFFFFF"/>
              </w:rPr>
              <w:t>F</w:t>
            </w:r>
            <w:r>
              <w:rPr>
                <w:rStyle w:val="normaltextrun"/>
                <w:rFonts w:ascii="Calibri" w:hAnsi="Calibri" w:cs="Calibri"/>
                <w:b/>
                <w:bCs/>
                <w:color w:val="000000"/>
                <w:sz w:val="22"/>
                <w:szCs w:val="22"/>
                <w:shd w:val="clear" w:color="auto" w:fill="FFFFFF"/>
                <w:lang w:val="en-US"/>
              </w:rPr>
              <w:t>C_NCTS_</w:t>
            </w:r>
            <w:r w:rsidR="00B13DBA">
              <w:rPr>
                <w:rStyle w:val="normaltextrun"/>
                <w:rFonts w:ascii="Calibri" w:hAnsi="Calibri" w:cs="Calibri"/>
                <w:b/>
                <w:bCs/>
                <w:color w:val="000000"/>
                <w:sz w:val="22"/>
                <w:szCs w:val="22"/>
                <w:shd w:val="clear" w:color="auto" w:fill="FFFFFF"/>
                <w:lang w:val="en-US"/>
              </w:rPr>
              <w:t xml:space="preserve">0223 </w:t>
            </w:r>
            <w:r>
              <w:rPr>
                <w:rStyle w:val="normaltextrun"/>
                <w:rFonts w:ascii="Calibri" w:hAnsi="Calibri" w:cs="Calibri"/>
                <w:color w:val="000000"/>
                <w:sz w:val="22"/>
                <w:szCs w:val="22"/>
                <w:shd w:val="clear" w:color="auto" w:fill="FFFFFF"/>
                <w:lang w:val="en-US"/>
              </w:rPr>
              <w:t>(JIRA</w:t>
            </w:r>
            <w:r w:rsidRPr="006478D0">
              <w:rPr>
                <w:rStyle w:val="normaltextrun"/>
                <w:rFonts w:ascii="Calibri" w:hAnsi="Calibri" w:cs="Calibri"/>
                <w:color w:val="000000"/>
                <w:sz w:val="22"/>
                <w:szCs w:val="22"/>
                <w:shd w:val="clear" w:color="auto" w:fill="FFFFFF"/>
                <w:lang w:val="en-US"/>
              </w:rPr>
              <w:t>:</w:t>
            </w:r>
            <w:r w:rsidR="00040079">
              <w:rPr>
                <w:rStyle w:val="normaltextrun"/>
                <w:rFonts w:ascii="Calibri" w:hAnsi="Calibri" w:cs="Calibri"/>
                <w:color w:val="000000"/>
                <w:sz w:val="22"/>
                <w:szCs w:val="22"/>
                <w:shd w:val="clear" w:color="auto" w:fill="FFFFFF"/>
                <w:lang w:val="en-US"/>
              </w:rPr>
              <w:t xml:space="preserve"> </w:t>
            </w:r>
            <w:r w:rsidR="0091177D" w:rsidRPr="006E435A">
              <w:rPr>
                <w:rStyle w:val="normaltextrun"/>
                <w:rFonts w:ascii="Calibri" w:hAnsi="Calibri" w:cs="Calibri"/>
                <w:color w:val="000000"/>
                <w:sz w:val="22"/>
                <w:szCs w:val="22"/>
                <w:shd w:val="clear" w:color="auto" w:fill="FFFFFF"/>
                <w:lang w:val="en-GB"/>
              </w:rPr>
              <w:t>UCCNCTS-</w:t>
            </w:r>
            <w:r w:rsidR="00252AD5">
              <w:rPr>
                <w:rStyle w:val="normaltextrun"/>
                <w:rFonts w:ascii="Calibri" w:hAnsi="Calibri" w:cs="Calibri"/>
                <w:color w:val="000000"/>
                <w:sz w:val="22"/>
                <w:szCs w:val="22"/>
                <w:shd w:val="clear" w:color="auto" w:fill="FFFFFF"/>
                <w:lang w:val="en-GB"/>
              </w:rPr>
              <w:t>3</w:t>
            </w:r>
            <w:r w:rsidR="00252AD5">
              <w:rPr>
                <w:rStyle w:val="normaltextrun"/>
                <w:rFonts w:ascii="Calibri" w:hAnsi="Calibri" w:cs="Calibri"/>
                <w:color w:val="000000"/>
                <w:sz w:val="22"/>
                <w:shd w:val="clear" w:color="auto" w:fill="FFFFFF"/>
              </w:rPr>
              <w:t>4</w:t>
            </w:r>
            <w:r w:rsidR="00252AD5">
              <w:rPr>
                <w:rStyle w:val="normaltextrun"/>
                <w:rFonts w:ascii="Calibri" w:hAnsi="Calibri" w:cs="Calibri"/>
                <w:color w:val="000000"/>
                <w:sz w:val="22"/>
                <w:shd w:val="clear" w:color="auto" w:fill="FFFFFF"/>
                <w:lang w:val="en-US"/>
              </w:rPr>
              <w:t>42</w:t>
            </w:r>
            <w:r w:rsidRPr="006478D0">
              <w:rPr>
                <w:rStyle w:val="normaltextrun"/>
                <w:rFonts w:ascii="Calibri" w:hAnsi="Calibri" w:cs="Calibri"/>
                <w:color w:val="000000"/>
                <w:sz w:val="22"/>
                <w:szCs w:val="22"/>
                <w:shd w:val="clear" w:color="auto" w:fill="FFFFFF"/>
                <w:lang w:val="en-GB"/>
              </w:rPr>
              <w:t>)</w:t>
            </w:r>
          </w:p>
        </w:tc>
      </w:tr>
      <w:tr w:rsidR="00FE4EC9" w:rsidRPr="002337D9" w14:paraId="05141D7D" w14:textId="77777777" w:rsidTr="00C001F9">
        <w:tc>
          <w:tcPr>
            <w:tcW w:w="3085" w:type="dxa"/>
            <w:shd w:val="clear" w:color="auto" w:fill="D9D9D9"/>
          </w:tcPr>
          <w:p w14:paraId="44966514" w14:textId="77777777" w:rsidR="00FE4EC9"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 xml:space="preserve">Related </w:t>
            </w:r>
            <w:r w:rsidR="002F6323" w:rsidRPr="002337D9">
              <w:rPr>
                <w:rFonts w:asciiTheme="minorHAnsi" w:hAnsiTheme="minorHAnsi" w:cs="Arial"/>
                <w:b/>
                <w:bCs/>
                <w:sz w:val="22"/>
                <w:szCs w:val="22"/>
              </w:rPr>
              <w:t>Incident</w:t>
            </w:r>
            <w:r w:rsidRPr="002337D9">
              <w:rPr>
                <w:rFonts w:asciiTheme="minorHAnsi" w:hAnsiTheme="minorHAnsi" w:cs="Arial"/>
                <w:b/>
                <w:bCs/>
                <w:sz w:val="22"/>
                <w:szCs w:val="22"/>
              </w:rPr>
              <w:t xml:space="preserve"> </w:t>
            </w:r>
            <w:r w:rsidR="00FE4EC9" w:rsidRPr="002337D9">
              <w:rPr>
                <w:rFonts w:asciiTheme="minorHAnsi" w:hAnsiTheme="minorHAnsi" w:cs="Arial"/>
                <w:b/>
                <w:bCs/>
                <w:sz w:val="22"/>
                <w:szCs w:val="22"/>
              </w:rPr>
              <w:t>ID</w:t>
            </w:r>
          </w:p>
        </w:tc>
        <w:tc>
          <w:tcPr>
            <w:tcW w:w="6662" w:type="dxa"/>
          </w:tcPr>
          <w:p w14:paraId="58B078B8" w14:textId="57157F6E" w:rsidR="00FE4EC9" w:rsidRPr="00066EBA" w:rsidRDefault="00066EBA" w:rsidP="00D140AB">
            <w:pPr>
              <w:pStyle w:val="HTMLPreformatted"/>
              <w:spacing w:before="40" w:line="225" w:lineRule="atLeast"/>
              <w:rPr>
                <w:rFonts w:asciiTheme="minorHAnsi" w:hAnsiTheme="minorHAnsi" w:cs="Arial"/>
                <w:b/>
                <w:bCs/>
                <w:sz w:val="22"/>
                <w:szCs w:val="22"/>
                <w:lang w:val="el-GR"/>
              </w:rPr>
            </w:pPr>
            <w:r w:rsidRPr="00066EBA">
              <w:rPr>
                <w:rFonts w:asciiTheme="minorHAnsi" w:hAnsiTheme="minorHAnsi" w:cs="Arial"/>
                <w:b/>
                <w:bCs/>
                <w:sz w:val="22"/>
                <w:szCs w:val="22"/>
                <w:lang w:val="en-US"/>
              </w:rPr>
              <w:t>IM579683</w:t>
            </w:r>
            <w:r>
              <w:rPr>
                <w:rFonts w:asciiTheme="minorHAnsi" w:hAnsiTheme="minorHAnsi" w:cs="Arial"/>
                <w:b/>
                <w:bCs/>
                <w:sz w:val="22"/>
                <w:szCs w:val="22"/>
                <w:lang w:val="el-GR"/>
              </w:rPr>
              <w:t xml:space="preserve"> / </w:t>
            </w:r>
            <w:r w:rsidRPr="00066EBA">
              <w:rPr>
                <w:rFonts w:asciiTheme="minorHAnsi" w:hAnsiTheme="minorHAnsi" w:cs="Arial"/>
                <w:b/>
                <w:bCs/>
                <w:sz w:val="22"/>
                <w:szCs w:val="22"/>
                <w:lang w:val="el-GR"/>
              </w:rPr>
              <w:t>KE23272</w:t>
            </w:r>
            <w:r w:rsidR="002C62B8">
              <w:rPr>
                <w:rFonts w:asciiTheme="minorHAnsi" w:hAnsiTheme="minorHAnsi" w:cs="Arial"/>
                <w:b/>
                <w:bCs/>
                <w:sz w:val="22"/>
                <w:szCs w:val="22"/>
                <w:lang w:val="el-GR"/>
              </w:rPr>
              <w:t xml:space="preserve">/ </w:t>
            </w:r>
            <w:r w:rsidR="002C62B8" w:rsidRPr="002C62B8">
              <w:rPr>
                <w:rFonts w:asciiTheme="minorHAnsi" w:hAnsiTheme="minorHAnsi" w:cs="Arial"/>
                <w:b/>
                <w:bCs/>
                <w:sz w:val="22"/>
                <w:szCs w:val="22"/>
                <w:lang w:val="el-GR"/>
              </w:rPr>
              <w:t>PM25393</w:t>
            </w:r>
          </w:p>
        </w:tc>
      </w:tr>
      <w:tr w:rsidR="00EE7CA2" w:rsidRPr="002337D9" w14:paraId="6722BE22" w14:textId="77777777" w:rsidTr="00C001F9">
        <w:tc>
          <w:tcPr>
            <w:tcW w:w="3085" w:type="dxa"/>
            <w:shd w:val="clear" w:color="auto" w:fill="D9D9D9"/>
          </w:tcPr>
          <w:p w14:paraId="6FBBF470" w14:textId="77777777" w:rsidR="00EE7CA2" w:rsidRPr="002337D9" w:rsidRDefault="00EE7CA2" w:rsidP="00D140AB">
            <w:pPr>
              <w:spacing w:before="40"/>
              <w:rPr>
                <w:rFonts w:asciiTheme="minorHAnsi" w:hAnsiTheme="minorHAnsi" w:cs="Arial"/>
                <w:b/>
                <w:bCs/>
                <w:sz w:val="22"/>
                <w:szCs w:val="22"/>
              </w:rPr>
            </w:pPr>
            <w:r w:rsidRPr="002337D9">
              <w:rPr>
                <w:rFonts w:asciiTheme="minorHAnsi" w:hAnsiTheme="minorHAnsi" w:cs="Arial"/>
                <w:b/>
                <w:bCs/>
                <w:sz w:val="22"/>
                <w:szCs w:val="22"/>
              </w:rPr>
              <w:t>RFC Initiator / Organization</w:t>
            </w:r>
          </w:p>
        </w:tc>
        <w:tc>
          <w:tcPr>
            <w:tcW w:w="6662" w:type="dxa"/>
          </w:tcPr>
          <w:p w14:paraId="189D5717" w14:textId="5A7F714B" w:rsidR="00EE7CA2" w:rsidRPr="00A11BEB" w:rsidRDefault="00B40996" w:rsidP="00E92DD1">
            <w:pPr>
              <w:spacing w:before="40"/>
              <w:rPr>
                <w:rFonts w:asciiTheme="minorHAnsi" w:hAnsiTheme="minorHAnsi" w:cs="Arial"/>
                <w:b/>
                <w:bCs/>
                <w:sz w:val="22"/>
                <w:szCs w:val="22"/>
              </w:rPr>
            </w:pPr>
            <w:r>
              <w:rPr>
                <w:rFonts w:asciiTheme="minorHAnsi" w:hAnsiTheme="minorHAnsi" w:cs="Arial"/>
                <w:b/>
                <w:bCs/>
                <w:sz w:val="22"/>
                <w:szCs w:val="22"/>
              </w:rPr>
              <w:t>DG TAXUD</w:t>
            </w:r>
            <w:r w:rsidR="00F31AEB">
              <w:rPr>
                <w:rFonts w:asciiTheme="minorHAnsi" w:hAnsiTheme="minorHAnsi" w:cs="Arial"/>
                <w:b/>
                <w:bCs/>
                <w:sz w:val="22"/>
                <w:szCs w:val="22"/>
              </w:rPr>
              <w:t xml:space="preserve"> IT</w:t>
            </w:r>
            <w:r w:rsidR="00C64725">
              <w:rPr>
                <w:rFonts w:asciiTheme="minorHAnsi" w:hAnsiTheme="minorHAnsi" w:cs="Arial"/>
                <w:b/>
                <w:bCs/>
                <w:sz w:val="22"/>
                <w:szCs w:val="22"/>
              </w:rPr>
              <w:t xml:space="preserve"> / EEA</w:t>
            </w:r>
          </w:p>
        </w:tc>
      </w:tr>
      <w:tr w:rsidR="00CE056E" w:rsidRPr="002337D9" w14:paraId="75552075" w14:textId="77777777" w:rsidTr="00C001F9">
        <w:tc>
          <w:tcPr>
            <w:tcW w:w="3085" w:type="dxa"/>
            <w:shd w:val="clear" w:color="auto" w:fill="D9D9D9"/>
          </w:tcPr>
          <w:p w14:paraId="3AE501B5"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CI</w:t>
            </w:r>
          </w:p>
        </w:tc>
        <w:tc>
          <w:tcPr>
            <w:tcW w:w="6662" w:type="dxa"/>
          </w:tcPr>
          <w:p w14:paraId="7EEBDF66" w14:textId="77777777" w:rsidR="00CE056E" w:rsidRDefault="002C7C54" w:rsidP="00E719B2">
            <w:pPr>
              <w:rPr>
                <w:rStyle w:val="eop"/>
                <w:rFonts w:ascii="Calibri" w:hAnsi="Calibri" w:cs="Calibri"/>
                <w:color w:val="000000"/>
                <w:sz w:val="22"/>
                <w:szCs w:val="22"/>
                <w:shd w:val="clear" w:color="auto" w:fill="FFFFFF"/>
              </w:rPr>
            </w:pPr>
            <w:r>
              <w:rPr>
                <w:rStyle w:val="normaltextrun"/>
                <w:rFonts w:ascii="Calibri" w:hAnsi="Calibri" w:cs="Calibri"/>
                <w:b/>
                <w:bCs/>
                <w:color w:val="000000"/>
                <w:sz w:val="22"/>
                <w:szCs w:val="22"/>
                <w:shd w:val="clear" w:color="auto" w:fill="FFFFFF"/>
              </w:rPr>
              <w:t>NCTS-P5 (DDNTA-5.15.</w:t>
            </w:r>
            <w:r w:rsidR="007C005A">
              <w:rPr>
                <w:rStyle w:val="normaltextrun"/>
                <w:rFonts w:ascii="Calibri" w:hAnsi="Calibri" w:cs="Calibri"/>
                <w:b/>
                <w:bCs/>
                <w:color w:val="000000"/>
                <w:sz w:val="22"/>
                <w:szCs w:val="22"/>
                <w:shd w:val="clear" w:color="auto" w:fill="FFFFFF"/>
              </w:rPr>
              <w:t>1</w:t>
            </w:r>
            <w:r w:rsidR="00C636A8">
              <w:rPr>
                <w:rStyle w:val="normaltextrun"/>
                <w:rFonts w:ascii="Calibri" w:hAnsi="Calibri" w:cs="Calibri"/>
                <w:b/>
                <w:bCs/>
                <w:color w:val="000000"/>
                <w:sz w:val="22"/>
                <w:szCs w:val="22"/>
                <w:shd w:val="clear" w:color="auto" w:fill="FFFFFF"/>
              </w:rPr>
              <w:t>-v1.00</w:t>
            </w:r>
            <w:r>
              <w:rPr>
                <w:rStyle w:val="normaltextrun"/>
                <w:rFonts w:ascii="Calibri" w:hAnsi="Calibri" w:cs="Calibri"/>
                <w:b/>
                <w:bCs/>
                <w:color w:val="000000"/>
                <w:sz w:val="22"/>
                <w:szCs w:val="22"/>
                <w:shd w:val="clear" w:color="auto" w:fill="FFFFFF"/>
              </w:rPr>
              <w:t xml:space="preserve"> – CSE-v51.8.</w:t>
            </w:r>
            <w:r w:rsidR="007C005A">
              <w:rPr>
                <w:rStyle w:val="normaltextrun"/>
                <w:rFonts w:ascii="Calibri" w:hAnsi="Calibri" w:cs="Calibri"/>
                <w:b/>
                <w:bCs/>
                <w:color w:val="000000"/>
                <w:sz w:val="22"/>
                <w:szCs w:val="22"/>
                <w:shd w:val="clear" w:color="auto" w:fill="FFFFFF"/>
              </w:rPr>
              <w:t>2</w:t>
            </w:r>
            <w:r>
              <w:rPr>
                <w:rStyle w:val="normaltextrun"/>
                <w:rFonts w:ascii="Calibri" w:hAnsi="Calibri" w:cs="Calibri"/>
                <w:b/>
                <w:bCs/>
                <w:color w:val="000000"/>
                <w:sz w:val="22"/>
                <w:szCs w:val="22"/>
                <w:shd w:val="clear" w:color="auto" w:fill="FFFFFF"/>
              </w:rPr>
              <w:t>)</w:t>
            </w:r>
            <w:r>
              <w:rPr>
                <w:rStyle w:val="eop"/>
                <w:rFonts w:ascii="Calibri" w:hAnsi="Calibri" w:cs="Calibri"/>
                <w:color w:val="000000"/>
                <w:sz w:val="22"/>
                <w:szCs w:val="22"/>
                <w:shd w:val="clear" w:color="auto" w:fill="FFFFFF"/>
              </w:rPr>
              <w:t> </w:t>
            </w:r>
          </w:p>
          <w:p w14:paraId="7E7F510B" w14:textId="39E6570C" w:rsidR="00522F6A" w:rsidRPr="00402055" w:rsidRDefault="00522F6A" w:rsidP="00E719B2">
            <w:pPr>
              <w:rPr>
                <w:rFonts w:asciiTheme="minorHAnsi" w:hAnsiTheme="minorHAnsi" w:cs="Arial"/>
                <w:b/>
                <w:bCs/>
                <w:sz w:val="22"/>
                <w:szCs w:val="22"/>
              </w:rPr>
            </w:pPr>
            <w:r>
              <w:rPr>
                <w:rFonts w:asciiTheme="minorHAnsi" w:hAnsiTheme="minorHAnsi" w:cs="Arial"/>
                <w:b/>
                <w:bCs/>
                <w:color w:val="00B0F0"/>
                <w:sz w:val="22"/>
                <w:szCs w:val="22"/>
              </w:rPr>
              <w:t>i</w:t>
            </w:r>
            <w:r w:rsidRPr="003C3835">
              <w:rPr>
                <w:rFonts w:asciiTheme="minorHAnsi" w:hAnsiTheme="minorHAnsi" w:cs="Arial"/>
                <w:b/>
                <w:bCs/>
                <w:color w:val="00B0F0"/>
                <w:sz w:val="22"/>
                <w:szCs w:val="22"/>
              </w:rPr>
              <w:t>mplemented in DDNTA-5.15.2-v1.00(SfR-NPM) – CSE-v51.8.4</w:t>
            </w:r>
          </w:p>
        </w:tc>
      </w:tr>
      <w:tr w:rsidR="00FE4EC9" w:rsidRPr="002337D9" w14:paraId="16A5C75C" w14:textId="77777777" w:rsidTr="00C001F9">
        <w:tc>
          <w:tcPr>
            <w:tcW w:w="3085" w:type="dxa"/>
            <w:shd w:val="clear" w:color="auto" w:fill="D9D9D9"/>
          </w:tcPr>
          <w:p w14:paraId="5DCB264F" w14:textId="77777777" w:rsidR="00FE4EC9" w:rsidRPr="002337D9" w:rsidRDefault="00FE4EC9" w:rsidP="00D140AB">
            <w:pPr>
              <w:spacing w:before="40"/>
              <w:rPr>
                <w:rFonts w:asciiTheme="minorHAnsi" w:hAnsiTheme="minorHAnsi" w:cs="Arial"/>
                <w:b/>
                <w:bCs/>
                <w:sz w:val="22"/>
                <w:szCs w:val="22"/>
              </w:rPr>
            </w:pPr>
            <w:r w:rsidRPr="002337D9">
              <w:rPr>
                <w:rFonts w:asciiTheme="minorHAnsi" w:hAnsiTheme="minorHAnsi" w:cs="Arial"/>
                <w:b/>
                <w:bCs/>
                <w:sz w:val="22"/>
                <w:szCs w:val="22"/>
              </w:rPr>
              <w:t>Type</w:t>
            </w:r>
            <w:r w:rsidR="002F6323" w:rsidRPr="002337D9">
              <w:rPr>
                <w:rFonts w:asciiTheme="minorHAnsi" w:hAnsiTheme="minorHAnsi" w:cs="Arial"/>
                <w:b/>
                <w:bCs/>
                <w:sz w:val="22"/>
                <w:szCs w:val="22"/>
              </w:rPr>
              <w:t xml:space="preserve"> of Change</w:t>
            </w:r>
          </w:p>
        </w:tc>
        <w:tc>
          <w:tcPr>
            <w:tcW w:w="6662" w:type="dxa"/>
          </w:tcPr>
          <w:p w14:paraId="55897DA3" w14:textId="6270C605" w:rsidR="00FE4EC9" w:rsidRPr="002337D9" w:rsidRDefault="00C3170E" w:rsidP="009B4627">
            <w:pPr>
              <w:spacing w:before="40"/>
              <w:rPr>
                <w:rFonts w:asciiTheme="minorHAnsi" w:hAnsiTheme="minorHAnsi" w:cs="Arial"/>
                <w:b/>
                <w:bCs/>
                <w:sz w:val="22"/>
                <w:szCs w:val="22"/>
              </w:rPr>
            </w:pPr>
            <w:r>
              <w:rPr>
                <w:rFonts w:asciiTheme="minorHAnsi" w:hAnsiTheme="minorHAnsi" w:cs="Arial"/>
                <w:b/>
                <w:sz w:val="22"/>
                <w:szCs w:val="22"/>
              </w:rPr>
              <w:fldChar w:fldCharType="begin">
                <w:ffData>
                  <w:name w:val="Medium"/>
                  <w:enabled/>
                  <w:calcOnExit w:val="0"/>
                  <w:checkBox>
                    <w:sizeAuto/>
                    <w:default w:val="1"/>
                  </w:checkBox>
                </w:ffData>
              </w:fldChar>
            </w:r>
            <w:r>
              <w:rPr>
                <w:rFonts w:asciiTheme="minorHAnsi" w:hAnsiTheme="minorHAnsi" w:cs="Arial"/>
                <w:b/>
                <w:sz w:val="22"/>
                <w:szCs w:val="22"/>
              </w:rPr>
              <w:instrText xml:space="preserve"> </w:instrText>
            </w:r>
            <w:bookmarkStart w:id="0" w:name="Medium"/>
            <w:r>
              <w:rPr>
                <w:rFonts w:asciiTheme="minorHAnsi" w:hAnsiTheme="minorHAnsi" w:cs="Arial"/>
                <w:b/>
                <w:sz w:val="22"/>
                <w:szCs w:val="22"/>
              </w:rPr>
              <w:instrText xml:space="preserve">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Pr>
                <w:rFonts w:asciiTheme="minorHAnsi" w:hAnsiTheme="minorHAnsi" w:cs="Arial"/>
                <w:b/>
                <w:sz w:val="22"/>
                <w:szCs w:val="22"/>
              </w:rPr>
              <w:fldChar w:fldCharType="end"/>
            </w:r>
            <w:bookmarkEnd w:id="0"/>
            <w:r w:rsidR="00B054B1">
              <w:rPr>
                <w:rFonts w:asciiTheme="minorHAnsi" w:hAnsiTheme="minorHAnsi" w:cs="Arial"/>
                <w:b/>
                <w:sz w:val="22"/>
                <w:szCs w:val="22"/>
              </w:rPr>
              <w:t xml:space="preserve"> </w:t>
            </w:r>
            <w:r w:rsidR="002337D9" w:rsidRPr="002337D9">
              <w:rPr>
                <w:rFonts w:asciiTheme="minorHAnsi" w:hAnsiTheme="minorHAnsi" w:cs="Arial"/>
                <w:b/>
                <w:sz w:val="22"/>
                <w:szCs w:val="22"/>
              </w:rPr>
              <w:t xml:space="preserve">Standard     </w:t>
            </w:r>
            <w:r w:rsidR="00B054B1">
              <w:rPr>
                <w:rFonts w:asciiTheme="minorHAnsi" w:hAnsiTheme="minorHAnsi" w:cs="Arial"/>
                <w:b/>
                <w:sz w:val="22"/>
                <w:szCs w:val="22"/>
              </w:rPr>
              <w:t xml:space="preserve"> </w:t>
            </w:r>
            <w:r>
              <w:rPr>
                <w:rFonts w:asciiTheme="minorHAnsi" w:hAnsiTheme="minorHAnsi" w:cs="Arial"/>
                <w:b/>
                <w:sz w:val="22"/>
                <w:szCs w:val="22"/>
              </w:rPr>
              <w:fldChar w:fldCharType="begin">
                <w:ffData>
                  <w:name w:val="Critical"/>
                  <w:enabled/>
                  <w:calcOnExit w:val="0"/>
                  <w:checkBox>
                    <w:sizeAuto/>
                    <w:default w:val="0"/>
                  </w:checkBox>
                </w:ffData>
              </w:fldChar>
            </w:r>
            <w:r>
              <w:rPr>
                <w:rFonts w:asciiTheme="minorHAnsi" w:hAnsiTheme="minorHAnsi" w:cs="Arial"/>
                <w:b/>
                <w:sz w:val="22"/>
                <w:szCs w:val="22"/>
              </w:rPr>
              <w:instrText xml:space="preserve"> </w:instrText>
            </w:r>
            <w:bookmarkStart w:id="1" w:name="Critical"/>
            <w:r>
              <w:rPr>
                <w:rFonts w:asciiTheme="minorHAnsi" w:hAnsiTheme="minorHAnsi" w:cs="Arial"/>
                <w:b/>
                <w:sz w:val="22"/>
                <w:szCs w:val="22"/>
              </w:rPr>
              <w:instrText xml:space="preserve">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Pr>
                <w:rFonts w:asciiTheme="minorHAnsi" w:hAnsiTheme="minorHAnsi" w:cs="Arial"/>
                <w:b/>
                <w:sz w:val="22"/>
                <w:szCs w:val="22"/>
              </w:rPr>
              <w:fldChar w:fldCharType="end"/>
            </w:r>
            <w:bookmarkEnd w:id="1"/>
            <w:r w:rsidR="00B054B1">
              <w:rPr>
                <w:rFonts w:asciiTheme="minorHAnsi" w:hAnsiTheme="minorHAnsi" w:cs="Arial"/>
                <w:b/>
                <w:sz w:val="22"/>
                <w:szCs w:val="22"/>
              </w:rPr>
              <w:t xml:space="preserve"> </w:t>
            </w:r>
            <w:r w:rsidR="002337D9" w:rsidRPr="002337D9">
              <w:rPr>
                <w:rFonts w:asciiTheme="minorHAnsi" w:hAnsiTheme="minorHAnsi" w:cs="Arial"/>
                <w:b/>
                <w:sz w:val="22"/>
                <w:szCs w:val="22"/>
              </w:rPr>
              <w:t>Emergency</w:t>
            </w:r>
          </w:p>
        </w:tc>
      </w:tr>
      <w:tr w:rsidR="003643E4" w:rsidRPr="002337D9" w14:paraId="2873D76C" w14:textId="77777777" w:rsidTr="004B7268">
        <w:trPr>
          <w:trHeight w:val="1409"/>
        </w:trPr>
        <w:tc>
          <w:tcPr>
            <w:tcW w:w="3085" w:type="dxa"/>
            <w:shd w:val="clear" w:color="auto" w:fill="D9D9D9"/>
          </w:tcPr>
          <w:p w14:paraId="70DDD289" w14:textId="77777777" w:rsidR="003643E4" w:rsidRPr="002337D9" w:rsidRDefault="003643E4" w:rsidP="003643E4">
            <w:pPr>
              <w:spacing w:before="40"/>
              <w:rPr>
                <w:rFonts w:asciiTheme="minorHAnsi" w:hAnsiTheme="minorHAnsi" w:cs="Arial"/>
                <w:b/>
                <w:bCs/>
                <w:sz w:val="22"/>
                <w:szCs w:val="22"/>
              </w:rPr>
            </w:pPr>
            <w:r w:rsidRPr="002337D9">
              <w:rPr>
                <w:rFonts w:asciiTheme="minorHAnsi" w:hAnsiTheme="minorHAnsi" w:cs="Arial"/>
                <w:b/>
                <w:bCs/>
                <w:sz w:val="22"/>
                <w:szCs w:val="22"/>
              </w:rPr>
              <w:t>Nature of Change</w:t>
            </w:r>
          </w:p>
        </w:tc>
        <w:tc>
          <w:tcPr>
            <w:tcW w:w="6662" w:type="dxa"/>
          </w:tcPr>
          <w:p w14:paraId="08E2C1DE" w14:textId="7285C817" w:rsidR="003643E4" w:rsidRDefault="00000000" w:rsidP="003643E4">
            <w:pPr>
              <w:spacing w:before="40"/>
              <w:rPr>
                <w:rFonts w:asciiTheme="minorHAnsi" w:hAnsiTheme="minorHAnsi" w:cs="Arial"/>
                <w:b/>
                <w:bCs/>
                <w:sz w:val="22"/>
                <w:szCs w:val="22"/>
              </w:rPr>
            </w:pPr>
            <w:r>
              <w:rPr>
                <w:rFonts w:cs="Arial"/>
                <w:b/>
              </w:rPr>
              <w:pict w14:anchorId="5AE451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4pt;height:22.55pt">
                  <v:imagedata r:id="rId11" o:title=""/>
                  <o:lock v:ext="edit" aspectratio="f"/>
                </v:shape>
              </w:pict>
            </w:r>
            <w:r>
              <w:rPr>
                <w:rFonts w:cs="Arial"/>
                <w:b/>
              </w:rPr>
              <w:pict w14:anchorId="041ACD7A">
                <v:shape id="_x0000_i1026" type="#_x0000_t75" style="width:194.7pt;height:22.55pt">
                  <v:imagedata r:id="rId12" o:title=""/>
                  <o:lock v:ext="edit" aspectratio="f"/>
                </v:shape>
              </w:pict>
            </w:r>
          </w:p>
          <w:p w14:paraId="7E340AEE" w14:textId="77777777" w:rsidR="003643E4" w:rsidRPr="00877FBE" w:rsidRDefault="003643E4" w:rsidP="003643E4">
            <w:pPr>
              <w:spacing w:before="120"/>
              <w:rPr>
                <w:rFonts w:asciiTheme="minorHAnsi" w:hAnsiTheme="minorHAnsi" w:cs="Arial"/>
                <w:sz w:val="22"/>
                <w:szCs w:val="22"/>
                <w:lang w:val="en-US"/>
              </w:rPr>
            </w:pPr>
            <w:r>
              <w:rPr>
                <w:rFonts w:asciiTheme="minorHAnsi" w:hAnsiTheme="minorHAnsi" w:cs="Arial"/>
                <w:sz w:val="22"/>
                <w:szCs w:val="22"/>
              </w:rPr>
              <w:t>Justification for Evolutive</w:t>
            </w:r>
          </w:p>
          <w:tbl>
            <w:tblPr>
              <w:tblStyle w:val="TableGrid"/>
              <w:tblW w:w="0" w:type="auto"/>
              <w:tblLook w:val="04A0" w:firstRow="1" w:lastRow="0" w:firstColumn="1" w:lastColumn="0" w:noHBand="0" w:noVBand="1"/>
            </w:tblPr>
            <w:tblGrid>
              <w:gridCol w:w="6436"/>
            </w:tblGrid>
            <w:tr w:rsidR="003643E4" w14:paraId="2DC98205" w14:textId="77777777" w:rsidTr="004B7268">
              <w:trPr>
                <w:trHeight w:val="387"/>
              </w:trPr>
              <w:tc>
                <w:tcPr>
                  <w:tcW w:w="6573" w:type="dxa"/>
                </w:tcPr>
                <w:p w14:paraId="2D944FE3" w14:textId="6589184C" w:rsidR="003643E4" w:rsidRPr="00DE7574" w:rsidRDefault="001C768A" w:rsidP="00E719B2">
                  <w:pPr>
                    <w:spacing w:before="120"/>
                    <w:rPr>
                      <w:rFonts w:asciiTheme="minorHAnsi" w:hAnsiTheme="minorHAnsi" w:cs="Arial"/>
                      <w:b/>
                      <w:sz w:val="22"/>
                      <w:szCs w:val="22"/>
                    </w:rPr>
                  </w:pPr>
                  <w:r w:rsidRPr="00FC72CC">
                    <w:rPr>
                      <w:rFonts w:asciiTheme="minorHAnsi" w:hAnsiTheme="minorHAnsi" w:cs="Arial"/>
                      <w:b/>
                      <w:sz w:val="22"/>
                      <w:szCs w:val="22"/>
                    </w:rPr>
                    <w:t>Correcting the multiplicity of an important Data Group (House consignment) in the transit declaration</w:t>
                  </w:r>
                </w:p>
              </w:tc>
            </w:tr>
          </w:tbl>
          <w:p w14:paraId="268DC964" w14:textId="77777777" w:rsidR="003643E4" w:rsidRPr="003643E4" w:rsidRDefault="003643E4" w:rsidP="003643E4">
            <w:pPr>
              <w:tabs>
                <w:tab w:val="left" w:pos="1050"/>
              </w:tabs>
              <w:rPr>
                <w:rFonts w:asciiTheme="minorHAnsi" w:hAnsiTheme="minorHAnsi" w:cs="Arial"/>
                <w:sz w:val="22"/>
                <w:szCs w:val="22"/>
              </w:rPr>
            </w:pPr>
          </w:p>
        </w:tc>
      </w:tr>
      <w:tr w:rsidR="002F6323" w:rsidRPr="002337D9" w14:paraId="7035EEA1" w14:textId="77777777" w:rsidTr="00C001F9">
        <w:tc>
          <w:tcPr>
            <w:tcW w:w="3085" w:type="dxa"/>
            <w:shd w:val="clear" w:color="auto" w:fill="D9D9D9"/>
          </w:tcPr>
          <w:p w14:paraId="7F1C18C1" w14:textId="77777777" w:rsidR="002F6323" w:rsidRPr="002337D9" w:rsidRDefault="002F6323" w:rsidP="00D140AB">
            <w:pPr>
              <w:spacing w:before="40"/>
              <w:rPr>
                <w:rFonts w:asciiTheme="minorHAnsi" w:hAnsiTheme="minorHAnsi" w:cs="Arial"/>
                <w:b/>
                <w:bCs/>
                <w:sz w:val="22"/>
                <w:szCs w:val="22"/>
              </w:rPr>
            </w:pPr>
            <w:r w:rsidRPr="002337D9">
              <w:rPr>
                <w:rFonts w:asciiTheme="minorHAnsi" w:hAnsiTheme="minorHAnsi" w:cs="Arial"/>
                <w:b/>
                <w:bCs/>
                <w:sz w:val="22"/>
                <w:szCs w:val="22"/>
              </w:rPr>
              <w:t>RFC Source</w:t>
            </w:r>
          </w:p>
        </w:tc>
        <w:tc>
          <w:tcPr>
            <w:tcW w:w="666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2"/>
              <w:gridCol w:w="3164"/>
            </w:tblGrid>
            <w:tr w:rsidR="002337D9" w14:paraId="4A1291F7" w14:textId="77777777" w:rsidTr="00A928F0">
              <w:tc>
                <w:tcPr>
                  <w:tcW w:w="3323" w:type="dxa"/>
                </w:tcPr>
                <w:p w14:paraId="73EEB219" w14:textId="533938EE"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Low"/>
                        <w:enabled/>
                        <w:calcOnExit w:val="0"/>
                        <w:checkBox>
                          <w:sizeAuto/>
                          <w:default w:val="0"/>
                        </w:checkBox>
                      </w:ffData>
                    </w:fldChar>
                  </w:r>
                  <w:r w:rsidRPr="002337D9">
                    <w:rPr>
                      <w:rFonts w:asciiTheme="minorHAnsi" w:hAnsiTheme="minorHAnsi" w:cs="Arial"/>
                      <w:b/>
                      <w:sz w:val="22"/>
                      <w:szCs w:val="22"/>
                    </w:rPr>
                    <w:instrText xml:space="preserve"> 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006C04E6">
                    <w:rPr>
                      <w:rFonts w:asciiTheme="minorHAnsi" w:hAnsiTheme="minorHAnsi" w:cs="Arial"/>
                      <w:b/>
                      <w:sz w:val="22"/>
                      <w:szCs w:val="22"/>
                    </w:rPr>
                    <w:t xml:space="preserve"> </w:t>
                  </w:r>
                  <w:r w:rsidRPr="002337D9">
                    <w:rPr>
                      <w:rFonts w:asciiTheme="minorHAnsi" w:hAnsiTheme="minorHAnsi" w:cs="Arial"/>
                      <w:b/>
                      <w:sz w:val="22"/>
                      <w:szCs w:val="22"/>
                    </w:rPr>
                    <w:t>Legal &amp; Policy Change</w:t>
                  </w:r>
                </w:p>
                <w:p w14:paraId="27337161"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 xml:space="preserve"> Organisational Changes</w:t>
                  </w:r>
                </w:p>
              </w:tc>
              <w:tc>
                <w:tcPr>
                  <w:tcW w:w="3216" w:type="dxa"/>
                </w:tcPr>
                <w:p w14:paraId="7B91594C" w14:textId="5549DDA6" w:rsidR="002337D9" w:rsidRDefault="006478D0" w:rsidP="00A928F0">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Pr>
                      <w:rFonts w:asciiTheme="minorHAnsi" w:hAnsiTheme="minorHAnsi" w:cs="Arial"/>
                      <w:b/>
                      <w:sz w:val="22"/>
                      <w:szCs w:val="22"/>
                    </w:rPr>
                    <w:fldChar w:fldCharType="end"/>
                  </w:r>
                  <w:r w:rsidR="006C04E6">
                    <w:rPr>
                      <w:rFonts w:asciiTheme="minorHAnsi" w:hAnsiTheme="minorHAnsi" w:cs="Arial"/>
                      <w:b/>
                      <w:sz w:val="22"/>
                      <w:szCs w:val="22"/>
                    </w:rPr>
                    <w:t xml:space="preserve"> </w:t>
                  </w:r>
                  <w:r w:rsidR="002337D9" w:rsidRPr="002337D9">
                    <w:rPr>
                      <w:rFonts w:asciiTheme="minorHAnsi" w:hAnsiTheme="minorHAnsi" w:cs="Arial"/>
                      <w:b/>
                    </w:rPr>
                    <w:t>B</w:t>
                  </w:r>
                  <w:r w:rsidR="002337D9" w:rsidRPr="002337D9">
                    <w:rPr>
                      <w:rFonts w:asciiTheme="minorHAnsi" w:hAnsiTheme="minorHAnsi" w:cs="Arial"/>
                      <w:b/>
                      <w:sz w:val="22"/>
                      <w:szCs w:val="22"/>
                    </w:rPr>
                    <w:t>usiness Change</w:t>
                  </w:r>
                </w:p>
                <w:p w14:paraId="121BA841" w14:textId="0DC90552" w:rsidR="002337D9" w:rsidRDefault="006478D0" w:rsidP="00A928F0">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Pr>
                      <w:rFonts w:asciiTheme="minorHAnsi" w:hAnsiTheme="minorHAnsi" w:cs="Arial"/>
                      <w:b/>
                      <w:sz w:val="22"/>
                      <w:szCs w:val="22"/>
                    </w:rPr>
                    <w:fldChar w:fldCharType="end"/>
                  </w:r>
                  <w:r w:rsidR="006C04E6">
                    <w:rPr>
                      <w:rFonts w:asciiTheme="minorHAnsi" w:hAnsiTheme="minorHAnsi" w:cs="Arial"/>
                      <w:b/>
                      <w:sz w:val="22"/>
                      <w:szCs w:val="22"/>
                    </w:rPr>
                    <w:t xml:space="preserve"> </w:t>
                  </w:r>
                  <w:r w:rsidR="002337D9" w:rsidRPr="002337D9">
                    <w:rPr>
                      <w:rFonts w:asciiTheme="minorHAnsi" w:hAnsiTheme="minorHAnsi" w:cs="Arial"/>
                      <w:b/>
                      <w:sz w:val="22"/>
                      <w:szCs w:val="22"/>
                    </w:rPr>
                    <w:t>IT Change</w:t>
                  </w:r>
                </w:p>
              </w:tc>
            </w:tr>
          </w:tbl>
          <w:p w14:paraId="45768E17" w14:textId="77777777" w:rsidR="002F6323" w:rsidRPr="002337D9" w:rsidRDefault="002F6323" w:rsidP="00A928F0">
            <w:pPr>
              <w:spacing w:before="40"/>
              <w:rPr>
                <w:rFonts w:asciiTheme="minorHAnsi" w:hAnsiTheme="minorHAnsi" w:cs="Arial"/>
                <w:b/>
                <w:sz w:val="22"/>
                <w:szCs w:val="22"/>
              </w:rPr>
            </w:pPr>
          </w:p>
        </w:tc>
      </w:tr>
      <w:tr w:rsidR="003643E4" w:rsidRPr="002337D9" w14:paraId="0AA3B83D" w14:textId="77777777" w:rsidTr="00C001F9">
        <w:tc>
          <w:tcPr>
            <w:tcW w:w="3085" w:type="dxa"/>
            <w:shd w:val="clear" w:color="auto" w:fill="D9D9D9"/>
          </w:tcPr>
          <w:p w14:paraId="6010945E" w14:textId="77777777" w:rsidR="003643E4" w:rsidRPr="002337D9" w:rsidRDefault="003643E4" w:rsidP="00D140AB">
            <w:pPr>
              <w:spacing w:before="40"/>
              <w:rPr>
                <w:rFonts w:asciiTheme="minorHAnsi" w:hAnsiTheme="minorHAnsi" w:cs="Arial"/>
                <w:b/>
                <w:bCs/>
                <w:sz w:val="22"/>
                <w:szCs w:val="22"/>
              </w:rPr>
            </w:pPr>
            <w:r>
              <w:rPr>
                <w:rFonts w:asciiTheme="minorHAnsi" w:hAnsiTheme="minorHAnsi" w:cs="Arial"/>
                <w:b/>
                <w:bCs/>
                <w:sz w:val="22"/>
                <w:szCs w:val="22"/>
              </w:rPr>
              <w:t xml:space="preserve">Review by </w:t>
            </w:r>
            <w:r w:rsidR="000D78E2">
              <w:rPr>
                <w:rFonts w:asciiTheme="minorHAnsi" w:hAnsiTheme="minorHAnsi" w:cs="Arial"/>
                <w:b/>
                <w:bCs/>
                <w:sz w:val="22"/>
                <w:szCs w:val="22"/>
              </w:rPr>
              <w:t>B</w:t>
            </w:r>
            <w:r>
              <w:rPr>
                <w:rFonts w:asciiTheme="minorHAnsi" w:hAnsiTheme="minorHAnsi" w:cs="Arial"/>
                <w:b/>
                <w:bCs/>
                <w:sz w:val="22"/>
                <w:szCs w:val="22"/>
              </w:rPr>
              <w:t xml:space="preserve">usiness </w:t>
            </w:r>
            <w:r w:rsidR="000D78E2">
              <w:rPr>
                <w:rFonts w:asciiTheme="minorHAnsi" w:hAnsiTheme="minorHAnsi" w:cs="Arial"/>
                <w:b/>
                <w:bCs/>
                <w:sz w:val="22"/>
                <w:szCs w:val="22"/>
              </w:rPr>
              <w:t>U</w:t>
            </w:r>
            <w:r>
              <w:rPr>
                <w:rFonts w:asciiTheme="minorHAnsi" w:hAnsiTheme="minorHAnsi" w:cs="Arial"/>
                <w:b/>
                <w:bCs/>
                <w:sz w:val="22"/>
                <w:szCs w:val="22"/>
              </w:rPr>
              <w:t>ser recommended?</w:t>
            </w:r>
          </w:p>
        </w:tc>
        <w:tc>
          <w:tcPr>
            <w:tcW w:w="6662" w:type="dxa"/>
          </w:tcPr>
          <w:p w14:paraId="7718B9FB" w14:textId="0A936292" w:rsidR="003643E4" w:rsidRPr="002337D9" w:rsidRDefault="006C04E6" w:rsidP="003643E4">
            <w:pPr>
              <w:spacing w:before="40"/>
              <w:rPr>
                <w:rFonts w:asciiTheme="minorHAnsi" w:hAnsiTheme="minorHAnsi" w:cs="Arial"/>
                <w:b/>
                <w:sz w:val="22"/>
                <w:szCs w:val="22"/>
              </w:rPr>
            </w:pPr>
            <w:r>
              <w:rPr>
                <w:rFonts w:asciiTheme="minorHAnsi" w:hAnsiTheme="minorHAnsi" w:cs="Arial"/>
                <w:b/>
                <w:sz w:val="22"/>
                <w:szCs w:val="22"/>
              </w:rPr>
              <w:t xml:space="preserve">  </w:t>
            </w:r>
            <w:r w:rsidR="006478D0">
              <w:rPr>
                <w:rFonts w:asciiTheme="minorHAnsi" w:hAnsiTheme="minorHAnsi" w:cs="Arial"/>
                <w:b/>
                <w:sz w:val="22"/>
                <w:szCs w:val="22"/>
              </w:rPr>
              <w:fldChar w:fldCharType="begin">
                <w:ffData>
                  <w:name w:val=""/>
                  <w:enabled/>
                  <w:calcOnExit w:val="0"/>
                  <w:checkBox>
                    <w:sizeAuto/>
                    <w:default w:val="1"/>
                  </w:checkBox>
                </w:ffData>
              </w:fldChar>
            </w:r>
            <w:r w:rsidR="006478D0">
              <w:rPr>
                <w:rFonts w:asciiTheme="minorHAnsi" w:hAnsiTheme="minorHAnsi" w:cs="Arial"/>
                <w:b/>
                <w:sz w:val="22"/>
                <w:szCs w:val="22"/>
              </w:rPr>
              <w:instrText xml:space="preserve"> 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sidR="006478D0">
              <w:rPr>
                <w:rFonts w:asciiTheme="minorHAnsi" w:hAnsiTheme="minorHAnsi" w:cs="Arial"/>
                <w:b/>
                <w:sz w:val="22"/>
                <w:szCs w:val="22"/>
              </w:rPr>
              <w:fldChar w:fldCharType="end"/>
            </w:r>
            <w:r>
              <w:rPr>
                <w:rFonts w:asciiTheme="minorHAnsi" w:hAnsiTheme="minorHAnsi" w:cs="Arial"/>
                <w:b/>
                <w:sz w:val="22"/>
                <w:szCs w:val="22"/>
              </w:rPr>
              <w:t xml:space="preserve"> </w:t>
            </w:r>
            <w:r w:rsidR="003643E4">
              <w:rPr>
                <w:rFonts w:asciiTheme="minorHAnsi" w:hAnsiTheme="minorHAnsi" w:cs="Arial"/>
                <w:b/>
                <w:sz w:val="22"/>
                <w:szCs w:val="22"/>
              </w:rPr>
              <w:t>Yes</w:t>
            </w:r>
            <w:r w:rsidR="003643E4" w:rsidRPr="002337D9">
              <w:rPr>
                <w:rFonts w:asciiTheme="minorHAnsi" w:hAnsiTheme="minorHAnsi" w:cs="Arial"/>
                <w:b/>
                <w:sz w:val="22"/>
                <w:szCs w:val="22"/>
              </w:rPr>
              <w:t xml:space="preserve">     </w:t>
            </w:r>
            <w:r w:rsidR="006478D0">
              <w:rPr>
                <w:rFonts w:asciiTheme="minorHAnsi" w:hAnsiTheme="minorHAnsi" w:cs="Arial"/>
                <w:b/>
                <w:sz w:val="22"/>
                <w:szCs w:val="22"/>
              </w:rPr>
              <w:fldChar w:fldCharType="begin">
                <w:ffData>
                  <w:name w:val=""/>
                  <w:enabled/>
                  <w:calcOnExit w:val="0"/>
                  <w:checkBox>
                    <w:sizeAuto/>
                    <w:default w:val="0"/>
                  </w:checkBox>
                </w:ffData>
              </w:fldChar>
            </w:r>
            <w:r w:rsidR="006478D0">
              <w:rPr>
                <w:rFonts w:asciiTheme="minorHAnsi" w:hAnsiTheme="minorHAnsi" w:cs="Arial"/>
                <w:b/>
                <w:sz w:val="22"/>
                <w:szCs w:val="22"/>
              </w:rPr>
              <w:instrText xml:space="preserve"> 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sidR="006478D0">
              <w:rPr>
                <w:rFonts w:asciiTheme="minorHAnsi" w:hAnsiTheme="minorHAnsi" w:cs="Arial"/>
                <w:b/>
                <w:sz w:val="22"/>
                <w:szCs w:val="22"/>
              </w:rPr>
              <w:fldChar w:fldCharType="end"/>
            </w:r>
            <w:r>
              <w:rPr>
                <w:rFonts w:asciiTheme="minorHAnsi" w:hAnsiTheme="minorHAnsi" w:cs="Arial"/>
                <w:b/>
                <w:sz w:val="22"/>
                <w:szCs w:val="22"/>
              </w:rPr>
              <w:t xml:space="preserve"> </w:t>
            </w:r>
            <w:r w:rsidR="003643E4">
              <w:rPr>
                <w:rFonts w:asciiTheme="minorHAnsi" w:hAnsiTheme="minorHAnsi" w:cs="Arial"/>
                <w:b/>
                <w:sz w:val="22"/>
                <w:szCs w:val="22"/>
              </w:rPr>
              <w:t>No</w:t>
            </w:r>
          </w:p>
        </w:tc>
      </w:tr>
    </w:tbl>
    <w:p w14:paraId="45DFBEEC" w14:textId="77777777" w:rsidR="00BE1A5F" w:rsidRPr="00074158" w:rsidRDefault="00BE1A5F" w:rsidP="00C001F9">
      <w:pPr>
        <w:rPr>
          <w:rFonts w:asciiTheme="minorHAnsi" w:hAnsiTheme="minorHAnsi" w:cs="Arial"/>
          <w:b/>
          <w:bCs/>
          <w:sz w:val="26"/>
          <w:szCs w:val="26"/>
        </w:rPr>
      </w:pPr>
    </w:p>
    <w:p w14:paraId="33AC3781" w14:textId="00E528EF" w:rsidR="0046158E" w:rsidRPr="00074158" w:rsidRDefault="00EB1D3E" w:rsidP="00C001F9">
      <w:pPr>
        <w:rPr>
          <w:rFonts w:asciiTheme="minorHAnsi" w:hAnsiTheme="minorHAnsi" w:cs="Arial"/>
        </w:rPr>
      </w:pPr>
      <w:r w:rsidRPr="00074158">
        <w:rPr>
          <w:rFonts w:asciiTheme="minorHAnsi" w:hAnsiTheme="minorHAnsi" w:cs="Arial"/>
          <w:b/>
          <w:bCs/>
          <w:i/>
          <w:iCs/>
          <w:color w:val="5C5C5C"/>
          <w:sz w:val="28"/>
          <w:szCs w:val="28"/>
        </w:rPr>
        <w:t xml:space="preserve">Change </w:t>
      </w:r>
      <w:r w:rsidR="00372488">
        <w:rPr>
          <w:rFonts w:asciiTheme="minorHAnsi" w:hAnsiTheme="minorHAnsi" w:cs="Arial"/>
          <w:b/>
          <w:bCs/>
          <w:i/>
          <w:iCs/>
          <w:color w:val="5C5C5C"/>
          <w:sz w:val="28"/>
          <w:szCs w:val="28"/>
        </w:rPr>
        <w:t>Summary</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46158E" w:rsidRPr="00074158" w14:paraId="7CEBEB25" w14:textId="77777777" w:rsidTr="662BA2D0">
        <w:tc>
          <w:tcPr>
            <w:tcW w:w="9747" w:type="dxa"/>
            <w:vAlign w:val="center"/>
          </w:tcPr>
          <w:p w14:paraId="70DA2C8C" w14:textId="06B3964B" w:rsidR="0046158E" w:rsidRPr="00337EB1" w:rsidRDefault="00DD7703" w:rsidP="00337EB1">
            <w:pPr>
              <w:rPr>
                <w:rFonts w:asciiTheme="minorHAnsi" w:hAnsiTheme="minorHAnsi" w:cs="Arial"/>
                <w:b/>
                <w:color w:val="0070C0"/>
                <w:sz w:val="22"/>
                <w:szCs w:val="22"/>
              </w:rPr>
            </w:pPr>
            <w:r w:rsidRPr="00815A29">
              <w:rPr>
                <w:rFonts w:asciiTheme="minorHAnsi" w:hAnsiTheme="minorHAnsi" w:cs="Arial"/>
                <w:b/>
                <w:color w:val="0070C0"/>
                <w:sz w:val="22"/>
                <w:szCs w:val="22"/>
              </w:rPr>
              <w:t>NCTS-P5 (DDNTA-</w:t>
            </w:r>
            <w:r>
              <w:rPr>
                <w:rFonts w:asciiTheme="minorHAnsi" w:hAnsiTheme="minorHAnsi" w:cs="Arial"/>
                <w:b/>
                <w:color w:val="0070C0"/>
                <w:sz w:val="22"/>
                <w:szCs w:val="22"/>
              </w:rPr>
              <w:t>5.15</w:t>
            </w:r>
            <w:r w:rsidRPr="00815A29">
              <w:rPr>
                <w:rFonts w:asciiTheme="minorHAnsi" w:hAnsiTheme="minorHAnsi" w:cs="Arial"/>
                <w:b/>
                <w:color w:val="0070C0"/>
                <w:sz w:val="22"/>
                <w:szCs w:val="22"/>
              </w:rPr>
              <w:t>.</w:t>
            </w:r>
            <w:r w:rsidR="00571B68">
              <w:rPr>
                <w:rFonts w:asciiTheme="minorHAnsi" w:hAnsiTheme="minorHAnsi" w:cs="Arial"/>
                <w:b/>
                <w:color w:val="0070C0"/>
                <w:sz w:val="22"/>
                <w:szCs w:val="22"/>
              </w:rPr>
              <w:t>1</w:t>
            </w:r>
            <w:r>
              <w:rPr>
                <w:rFonts w:asciiTheme="minorHAnsi" w:hAnsiTheme="minorHAnsi" w:cs="Arial"/>
                <w:b/>
                <w:color w:val="0070C0"/>
                <w:sz w:val="22"/>
                <w:szCs w:val="22"/>
              </w:rPr>
              <w:t>-v1.00</w:t>
            </w:r>
            <w:r w:rsidRPr="00815A29">
              <w:rPr>
                <w:rFonts w:asciiTheme="minorHAnsi" w:hAnsiTheme="minorHAnsi" w:cs="Arial"/>
                <w:b/>
                <w:color w:val="0070C0"/>
                <w:sz w:val="22"/>
                <w:szCs w:val="22"/>
              </w:rPr>
              <w:t xml:space="preserve"> - CSE-v51.</w:t>
            </w:r>
            <w:r>
              <w:rPr>
                <w:rFonts w:asciiTheme="minorHAnsi" w:hAnsiTheme="minorHAnsi" w:cs="Arial"/>
                <w:b/>
                <w:color w:val="0070C0"/>
                <w:sz w:val="22"/>
                <w:szCs w:val="22"/>
              </w:rPr>
              <w:t>8</w:t>
            </w:r>
            <w:r w:rsidRPr="00815A29">
              <w:rPr>
                <w:rFonts w:asciiTheme="minorHAnsi" w:hAnsiTheme="minorHAnsi" w:cs="Arial"/>
                <w:b/>
                <w:color w:val="0070C0"/>
                <w:sz w:val="22"/>
                <w:szCs w:val="22"/>
              </w:rPr>
              <w:t>.</w:t>
            </w:r>
            <w:r w:rsidR="00571B68">
              <w:rPr>
                <w:rFonts w:asciiTheme="minorHAnsi" w:hAnsiTheme="minorHAnsi" w:cs="Arial"/>
                <w:b/>
                <w:color w:val="0070C0"/>
                <w:sz w:val="22"/>
                <w:szCs w:val="22"/>
              </w:rPr>
              <w:t>2</w:t>
            </w:r>
            <w:r w:rsidRPr="00815A29">
              <w:rPr>
                <w:rFonts w:asciiTheme="minorHAnsi" w:hAnsiTheme="minorHAnsi" w:cs="Arial"/>
                <w:b/>
                <w:color w:val="0070C0"/>
                <w:sz w:val="22"/>
                <w:szCs w:val="22"/>
              </w:rPr>
              <w:t>)</w:t>
            </w:r>
            <w:r w:rsidR="002147EA">
              <w:rPr>
                <w:rFonts w:asciiTheme="minorHAnsi" w:hAnsiTheme="minorHAnsi" w:cs="Arial"/>
                <w:b/>
                <w:color w:val="0070C0"/>
                <w:sz w:val="22"/>
                <w:szCs w:val="22"/>
              </w:rPr>
              <w:t xml:space="preserve"> and NCTS-P6 (DDNTA-6.2.0-v1.0</w:t>
            </w:r>
            <w:r w:rsidR="007746FE" w:rsidRPr="00215878">
              <w:rPr>
                <w:rFonts w:asciiTheme="minorHAnsi" w:hAnsiTheme="minorHAnsi" w:cs="Arial"/>
                <w:b/>
                <w:color w:val="0070C0"/>
                <w:sz w:val="22"/>
                <w:szCs w:val="22"/>
              </w:rPr>
              <w:t>1</w:t>
            </w:r>
            <w:r w:rsidR="002147EA">
              <w:rPr>
                <w:rFonts w:asciiTheme="minorHAnsi" w:hAnsiTheme="minorHAnsi" w:cs="Arial"/>
                <w:b/>
                <w:color w:val="0070C0"/>
                <w:sz w:val="22"/>
                <w:szCs w:val="22"/>
              </w:rPr>
              <w:t xml:space="preserve"> – CSE-</w:t>
            </w:r>
            <w:r w:rsidR="000E693E">
              <w:rPr>
                <w:rFonts w:asciiTheme="minorHAnsi" w:hAnsiTheme="minorHAnsi" w:cs="Arial"/>
                <w:b/>
                <w:color w:val="0070C0"/>
                <w:sz w:val="22"/>
                <w:szCs w:val="22"/>
              </w:rPr>
              <w:t>60.4.1</w:t>
            </w:r>
            <w:r w:rsidR="002147EA">
              <w:rPr>
                <w:rFonts w:asciiTheme="minorHAnsi" w:hAnsiTheme="minorHAnsi" w:cs="Arial"/>
                <w:b/>
                <w:color w:val="0070C0"/>
                <w:sz w:val="22"/>
                <w:szCs w:val="22"/>
              </w:rPr>
              <w:t>)</w:t>
            </w:r>
            <w:r w:rsidRPr="00815A29">
              <w:rPr>
                <w:rFonts w:asciiTheme="minorHAnsi" w:hAnsiTheme="minorHAnsi" w:cs="Arial"/>
                <w:b/>
                <w:color w:val="0070C0"/>
                <w:sz w:val="22"/>
                <w:szCs w:val="22"/>
              </w:rPr>
              <w:t xml:space="preserve">: </w:t>
            </w:r>
            <w:r w:rsidR="00571F9B" w:rsidRPr="00571F9B">
              <w:rPr>
                <w:rFonts w:asciiTheme="minorHAnsi" w:hAnsiTheme="minorHAnsi" w:cs="Arial"/>
                <w:b/>
                <w:color w:val="0070C0"/>
                <w:sz w:val="22"/>
                <w:szCs w:val="22"/>
              </w:rPr>
              <w:t>Changing the cardinality of D.G. ‘House Consignment’ from ‘99x’ to ‘1999x’ in the transit declaration (and all CC015C-related messages).</w:t>
            </w:r>
          </w:p>
        </w:tc>
      </w:tr>
      <w:tr w:rsidR="0046158E" w:rsidRPr="00074158" w14:paraId="759A9E8B" w14:textId="77777777" w:rsidTr="662BA2D0">
        <w:tc>
          <w:tcPr>
            <w:tcW w:w="9747" w:type="dxa"/>
            <w:vAlign w:val="center"/>
          </w:tcPr>
          <w:p w14:paraId="40B6406D" w14:textId="2D18B8AE" w:rsidR="00E86D19" w:rsidRDefault="00E86D19" w:rsidP="00DD7703">
            <w:pPr>
              <w:rPr>
                <w:rFonts w:ascii="Calibri" w:hAnsi="Calibri" w:cs="Calibri"/>
                <w:color w:val="0070C0"/>
                <w:sz w:val="22"/>
                <w:szCs w:val="22"/>
                <w:shd w:val="clear" w:color="auto" w:fill="FFFFFF"/>
              </w:rPr>
            </w:pPr>
            <w:r>
              <w:rPr>
                <w:rFonts w:ascii="Calibri" w:hAnsi="Calibri" w:cs="Calibri"/>
                <w:color w:val="0070C0"/>
                <w:sz w:val="22"/>
                <w:szCs w:val="22"/>
                <w:shd w:val="clear" w:color="auto" w:fill="FFFFFF"/>
              </w:rPr>
              <w:t xml:space="preserve">The </w:t>
            </w:r>
            <w:r w:rsidRPr="001F005E">
              <w:rPr>
                <w:rFonts w:ascii="Calibri" w:hAnsi="Calibri" w:cs="Calibri"/>
                <w:b/>
                <w:color w:val="0070C0"/>
                <w:sz w:val="22"/>
                <w:szCs w:val="22"/>
                <w:shd w:val="clear" w:color="auto" w:fill="FFFFFF"/>
              </w:rPr>
              <w:t>NCTS-P4</w:t>
            </w:r>
            <w:r>
              <w:rPr>
                <w:rFonts w:ascii="Calibri" w:hAnsi="Calibri" w:cs="Calibri"/>
                <w:color w:val="0070C0"/>
                <w:sz w:val="22"/>
                <w:szCs w:val="22"/>
                <w:shd w:val="clear" w:color="auto" w:fill="FFFFFF"/>
              </w:rPr>
              <w:t xml:space="preserve"> transit dec</w:t>
            </w:r>
            <w:r w:rsidR="00B3020B">
              <w:rPr>
                <w:rFonts w:ascii="Calibri" w:hAnsi="Calibri" w:cs="Calibri"/>
                <w:color w:val="0070C0"/>
                <w:sz w:val="22"/>
                <w:szCs w:val="22"/>
                <w:shd w:val="clear" w:color="auto" w:fill="FFFFFF"/>
              </w:rPr>
              <w:t>l</w:t>
            </w:r>
            <w:r>
              <w:rPr>
                <w:rFonts w:ascii="Calibri" w:hAnsi="Calibri" w:cs="Calibri"/>
                <w:color w:val="0070C0"/>
                <w:sz w:val="22"/>
                <w:szCs w:val="22"/>
                <w:shd w:val="clear" w:color="auto" w:fill="FFFFFF"/>
              </w:rPr>
              <w:t xml:space="preserve">arations offer the possibility to group </w:t>
            </w:r>
            <w:r w:rsidRPr="001F005E">
              <w:rPr>
                <w:rFonts w:ascii="Calibri" w:hAnsi="Calibri" w:cs="Calibri"/>
                <w:b/>
                <w:color w:val="0070C0"/>
                <w:sz w:val="22"/>
                <w:szCs w:val="22"/>
                <w:shd w:val="clear" w:color="auto" w:fill="FFFFFF"/>
              </w:rPr>
              <w:t>999x</w:t>
            </w:r>
            <w:r>
              <w:rPr>
                <w:rFonts w:ascii="Calibri" w:hAnsi="Calibri" w:cs="Calibri"/>
                <w:color w:val="0070C0"/>
                <w:sz w:val="22"/>
                <w:szCs w:val="22"/>
                <w:shd w:val="clear" w:color="auto" w:fill="FFFFFF"/>
              </w:rPr>
              <w:t xml:space="preserve"> different </w:t>
            </w:r>
            <w:r w:rsidRPr="001F005E">
              <w:rPr>
                <w:rFonts w:ascii="Calibri" w:hAnsi="Calibri" w:cs="Calibri"/>
                <w:b/>
                <w:color w:val="0070C0"/>
                <w:sz w:val="22"/>
                <w:szCs w:val="22"/>
                <w:shd w:val="clear" w:color="auto" w:fill="FFFFFF"/>
              </w:rPr>
              <w:t>Goods Items</w:t>
            </w:r>
            <w:r>
              <w:rPr>
                <w:rFonts w:ascii="Calibri" w:hAnsi="Calibri" w:cs="Calibri"/>
                <w:color w:val="0070C0"/>
                <w:sz w:val="22"/>
                <w:szCs w:val="22"/>
                <w:shd w:val="clear" w:color="auto" w:fill="FFFFFF"/>
              </w:rPr>
              <w:t xml:space="preserve"> for 999x CONSIGNEES</w:t>
            </w:r>
            <w:r w:rsidR="00B3020B">
              <w:rPr>
                <w:rFonts w:ascii="Calibri" w:hAnsi="Calibri" w:cs="Calibri"/>
                <w:color w:val="0070C0"/>
                <w:sz w:val="22"/>
                <w:szCs w:val="22"/>
                <w:shd w:val="clear" w:color="auto" w:fill="FFFFFF"/>
              </w:rPr>
              <w:t xml:space="preserve"> with 999x TRANSPORT DOCUMENTS</w:t>
            </w:r>
            <w:r>
              <w:rPr>
                <w:rFonts w:ascii="Calibri" w:hAnsi="Calibri" w:cs="Calibri"/>
                <w:color w:val="0070C0"/>
                <w:sz w:val="22"/>
                <w:szCs w:val="22"/>
                <w:shd w:val="clear" w:color="auto" w:fill="FFFFFF"/>
              </w:rPr>
              <w:t xml:space="preserve">. This </w:t>
            </w:r>
            <w:r w:rsidR="00AD5654">
              <w:rPr>
                <w:rFonts w:ascii="Calibri" w:hAnsi="Calibri" w:cs="Calibri"/>
                <w:color w:val="0070C0"/>
                <w:sz w:val="22"/>
                <w:szCs w:val="22"/>
                <w:shd w:val="clear" w:color="auto" w:fill="FFFFFF"/>
              </w:rPr>
              <w:t>cardinality</w:t>
            </w:r>
            <w:r>
              <w:rPr>
                <w:rFonts w:ascii="Calibri" w:hAnsi="Calibri" w:cs="Calibri"/>
                <w:color w:val="0070C0"/>
                <w:sz w:val="22"/>
                <w:szCs w:val="22"/>
                <w:shd w:val="clear" w:color="auto" w:fill="FFFFFF"/>
              </w:rPr>
              <w:t xml:space="preserve"> </w:t>
            </w:r>
            <w:r w:rsidRPr="001F005E">
              <w:rPr>
                <w:rFonts w:ascii="Calibri" w:hAnsi="Calibri" w:cs="Calibri"/>
                <w:b/>
                <w:color w:val="0070C0"/>
                <w:sz w:val="22"/>
                <w:szCs w:val="22"/>
                <w:shd w:val="clear" w:color="auto" w:fill="FFFFFF"/>
              </w:rPr>
              <w:t xml:space="preserve">remains possible </w:t>
            </w:r>
            <w:r w:rsidR="005B3D77">
              <w:rPr>
                <w:rFonts w:ascii="Calibri" w:hAnsi="Calibri" w:cs="Calibri"/>
                <w:b/>
                <w:color w:val="0070C0"/>
                <w:sz w:val="22"/>
                <w:szCs w:val="22"/>
                <w:shd w:val="clear" w:color="auto" w:fill="FFFFFF"/>
              </w:rPr>
              <w:t>in DDNTA-5.15.1</w:t>
            </w:r>
            <w:r w:rsidRPr="001F005E">
              <w:rPr>
                <w:rFonts w:ascii="Calibri" w:hAnsi="Calibri" w:cs="Calibri"/>
                <w:b/>
                <w:color w:val="0070C0"/>
                <w:sz w:val="22"/>
                <w:szCs w:val="22"/>
                <w:shd w:val="clear" w:color="auto" w:fill="FFFFFF"/>
              </w:rPr>
              <w:t xml:space="preserve"> during the Transitional Period</w:t>
            </w:r>
            <w:r>
              <w:rPr>
                <w:rFonts w:ascii="Calibri" w:hAnsi="Calibri" w:cs="Calibri"/>
                <w:color w:val="0070C0"/>
                <w:sz w:val="22"/>
                <w:szCs w:val="22"/>
                <w:shd w:val="clear" w:color="auto" w:fill="FFFFFF"/>
              </w:rPr>
              <w:t xml:space="preserve"> </w:t>
            </w:r>
            <w:r w:rsidR="00B3020B">
              <w:rPr>
                <w:rFonts w:ascii="Calibri" w:hAnsi="Calibri" w:cs="Calibri"/>
                <w:color w:val="0070C0"/>
                <w:sz w:val="22"/>
                <w:szCs w:val="22"/>
                <w:shd w:val="clear" w:color="auto" w:fill="FFFFFF"/>
              </w:rPr>
              <w:t xml:space="preserve">from Phase 4 to Phase 5 </w:t>
            </w:r>
            <w:r>
              <w:rPr>
                <w:rFonts w:ascii="Calibri" w:hAnsi="Calibri" w:cs="Calibri"/>
                <w:color w:val="0070C0"/>
                <w:sz w:val="22"/>
                <w:szCs w:val="22"/>
                <w:shd w:val="clear" w:color="auto" w:fill="FFFFFF"/>
              </w:rPr>
              <w:t xml:space="preserve">(CONSIGNEES can be defined at HOUSE CONSIGNMENT ITEM level). But </w:t>
            </w:r>
            <w:r w:rsidRPr="001F005E">
              <w:rPr>
                <w:rFonts w:ascii="Calibri" w:hAnsi="Calibri" w:cs="Calibri"/>
                <w:b/>
                <w:color w:val="0070C0"/>
                <w:sz w:val="22"/>
                <w:szCs w:val="22"/>
                <w:shd w:val="clear" w:color="auto" w:fill="FFFFFF"/>
              </w:rPr>
              <w:t>after the end of the Transitional Period</w:t>
            </w:r>
            <w:r>
              <w:rPr>
                <w:rFonts w:ascii="Calibri" w:hAnsi="Calibri" w:cs="Calibri"/>
                <w:color w:val="0070C0"/>
                <w:sz w:val="22"/>
                <w:szCs w:val="22"/>
                <w:shd w:val="clear" w:color="auto" w:fill="FFFFFF"/>
              </w:rPr>
              <w:t xml:space="preserve">, the </w:t>
            </w:r>
            <w:r w:rsidRPr="00215878">
              <w:rPr>
                <w:rFonts w:ascii="Calibri" w:hAnsi="Calibri" w:cs="Calibri"/>
                <w:b/>
                <w:color w:val="0070C0"/>
                <w:sz w:val="22"/>
                <w:szCs w:val="22"/>
                <w:shd w:val="clear" w:color="auto" w:fill="FFFFFF"/>
              </w:rPr>
              <w:t>CONSIGNEE information shall be kept only at the HOUSE CONSIGNMENT level</w:t>
            </w:r>
            <w:r>
              <w:rPr>
                <w:rFonts w:ascii="Calibri" w:hAnsi="Calibri" w:cs="Calibri"/>
                <w:color w:val="0070C0"/>
                <w:sz w:val="22"/>
                <w:szCs w:val="22"/>
                <w:shd w:val="clear" w:color="auto" w:fill="FFFFFF"/>
              </w:rPr>
              <w:t xml:space="preserve">. Similar for the </w:t>
            </w:r>
            <w:r w:rsidRPr="00215878">
              <w:rPr>
                <w:rFonts w:ascii="Calibri" w:hAnsi="Calibri" w:cs="Calibri"/>
                <w:b/>
                <w:color w:val="0070C0"/>
                <w:sz w:val="22"/>
                <w:szCs w:val="22"/>
                <w:shd w:val="clear" w:color="auto" w:fill="FFFFFF"/>
              </w:rPr>
              <w:t>TRANSPORT DOCUMENT</w:t>
            </w:r>
            <w:r>
              <w:rPr>
                <w:rFonts w:ascii="Calibri" w:hAnsi="Calibri" w:cs="Calibri"/>
                <w:color w:val="0070C0"/>
                <w:sz w:val="22"/>
                <w:szCs w:val="22"/>
                <w:shd w:val="clear" w:color="auto" w:fill="FFFFFF"/>
              </w:rPr>
              <w:t xml:space="preserve"> and </w:t>
            </w:r>
            <w:r w:rsidRPr="001F005E">
              <w:rPr>
                <w:rFonts w:ascii="Calibri" w:hAnsi="Calibri" w:cs="Calibri"/>
                <w:b/>
                <w:color w:val="0070C0"/>
                <w:sz w:val="22"/>
                <w:szCs w:val="22"/>
                <w:shd w:val="clear" w:color="auto" w:fill="FFFFFF"/>
              </w:rPr>
              <w:t>TRANSPORT CHARGES</w:t>
            </w:r>
            <w:r>
              <w:rPr>
                <w:rFonts w:ascii="Calibri" w:hAnsi="Calibri" w:cs="Calibri"/>
                <w:color w:val="0070C0"/>
                <w:sz w:val="22"/>
                <w:szCs w:val="22"/>
                <w:shd w:val="clear" w:color="auto" w:fill="FFFFFF"/>
              </w:rPr>
              <w:t xml:space="preserve"> (both related to the HOUSE CONSIGNMENT)</w:t>
            </w:r>
            <w:r w:rsidR="00B3020B">
              <w:rPr>
                <w:rFonts w:ascii="Calibri" w:hAnsi="Calibri" w:cs="Calibri"/>
                <w:color w:val="0070C0"/>
                <w:sz w:val="22"/>
                <w:szCs w:val="22"/>
                <w:shd w:val="clear" w:color="auto" w:fill="FFFFFF"/>
              </w:rPr>
              <w:t>, as defined in DDNTA-5.15.1 and DDNTA-6.2.0</w:t>
            </w:r>
            <w:r>
              <w:rPr>
                <w:rFonts w:ascii="Calibri" w:hAnsi="Calibri" w:cs="Calibri"/>
                <w:color w:val="0070C0"/>
                <w:sz w:val="22"/>
                <w:szCs w:val="22"/>
                <w:shd w:val="clear" w:color="auto" w:fill="FFFFFF"/>
              </w:rPr>
              <w:t>.</w:t>
            </w:r>
          </w:p>
          <w:p w14:paraId="25D324FE" w14:textId="4B27CD1D" w:rsidR="00E86D19" w:rsidRDefault="00E86D19" w:rsidP="00DD7703">
            <w:pPr>
              <w:rPr>
                <w:rFonts w:ascii="Calibri" w:hAnsi="Calibri" w:cs="Calibri"/>
                <w:color w:val="0070C0"/>
                <w:sz w:val="22"/>
                <w:szCs w:val="22"/>
                <w:shd w:val="clear" w:color="auto" w:fill="FFFFFF"/>
              </w:rPr>
            </w:pPr>
            <w:r>
              <w:rPr>
                <w:rFonts w:ascii="Calibri" w:hAnsi="Calibri" w:cs="Calibri"/>
                <w:color w:val="0070C0"/>
                <w:sz w:val="22"/>
                <w:szCs w:val="22"/>
                <w:shd w:val="clear" w:color="auto" w:fill="FFFFFF"/>
              </w:rPr>
              <w:t xml:space="preserve">The </w:t>
            </w:r>
            <w:r w:rsidR="00AD5654">
              <w:rPr>
                <w:rFonts w:ascii="Calibri" w:hAnsi="Calibri" w:cs="Calibri"/>
                <w:b/>
                <w:bCs/>
                <w:color w:val="0070C0"/>
                <w:sz w:val="22"/>
                <w:szCs w:val="22"/>
                <w:shd w:val="clear" w:color="auto" w:fill="FFFFFF"/>
              </w:rPr>
              <w:t>cardinality</w:t>
            </w:r>
            <w:r w:rsidRPr="001F005E">
              <w:rPr>
                <w:rFonts w:ascii="Calibri" w:hAnsi="Calibri" w:cs="Calibri"/>
                <w:b/>
                <w:color w:val="0070C0"/>
                <w:sz w:val="22"/>
                <w:szCs w:val="22"/>
                <w:shd w:val="clear" w:color="auto" w:fill="FFFFFF"/>
              </w:rPr>
              <w:t xml:space="preserve"> of the HOUSE CONSIGNMENT shall be increased</w:t>
            </w:r>
            <w:r>
              <w:rPr>
                <w:rFonts w:ascii="Calibri" w:hAnsi="Calibri" w:cs="Calibri"/>
                <w:color w:val="0070C0"/>
                <w:sz w:val="22"/>
                <w:szCs w:val="22"/>
                <w:shd w:val="clear" w:color="auto" w:fill="FFFFFF"/>
              </w:rPr>
              <w:t xml:space="preserve"> to offer the possibility </w:t>
            </w:r>
            <w:r w:rsidR="00B3020B">
              <w:rPr>
                <w:rFonts w:ascii="Calibri" w:hAnsi="Calibri" w:cs="Calibri"/>
                <w:color w:val="0070C0"/>
                <w:sz w:val="22"/>
                <w:szCs w:val="22"/>
                <w:shd w:val="clear" w:color="auto" w:fill="FFFFFF"/>
              </w:rPr>
              <w:t xml:space="preserve">to have more than 99x HOUSE CONSIGNMENT (proposed </w:t>
            </w:r>
            <w:r w:rsidR="00B3020B" w:rsidRPr="00D43412">
              <w:rPr>
                <w:rFonts w:ascii="Calibri" w:hAnsi="Calibri" w:cs="Calibri"/>
                <w:b/>
                <w:color w:val="0070C0"/>
                <w:sz w:val="22"/>
                <w:szCs w:val="22"/>
                <w:shd w:val="clear" w:color="auto" w:fill="FFFFFF"/>
              </w:rPr>
              <w:t>1999x</w:t>
            </w:r>
            <w:r w:rsidR="00B3020B">
              <w:rPr>
                <w:rFonts w:ascii="Calibri" w:hAnsi="Calibri" w:cs="Calibri"/>
                <w:color w:val="0070C0"/>
                <w:sz w:val="22"/>
                <w:szCs w:val="22"/>
                <w:shd w:val="clear" w:color="auto" w:fill="FFFFFF"/>
              </w:rPr>
              <w:t xml:space="preserve">) while </w:t>
            </w:r>
            <w:r w:rsidR="00B3020B" w:rsidRPr="00D43412">
              <w:rPr>
                <w:rFonts w:ascii="Calibri" w:hAnsi="Calibri" w:cs="Calibri"/>
                <w:b/>
                <w:color w:val="0070C0"/>
                <w:sz w:val="22"/>
                <w:szCs w:val="22"/>
                <w:shd w:val="clear" w:color="auto" w:fill="FFFFFF"/>
              </w:rPr>
              <w:t xml:space="preserve">keeping the existing limit on the </w:t>
            </w:r>
            <w:r w:rsidR="00F600E3">
              <w:rPr>
                <w:rFonts w:ascii="Calibri" w:hAnsi="Calibri" w:cs="Calibri"/>
                <w:b/>
                <w:color w:val="0070C0"/>
                <w:sz w:val="22"/>
                <w:szCs w:val="22"/>
                <w:shd w:val="clear" w:color="auto" w:fill="FFFFFF"/>
              </w:rPr>
              <w:t>maximum</w:t>
            </w:r>
            <w:r w:rsidR="00B3020B" w:rsidRPr="00D43412">
              <w:rPr>
                <w:rFonts w:ascii="Calibri" w:hAnsi="Calibri" w:cs="Calibri"/>
                <w:b/>
                <w:color w:val="0070C0"/>
                <w:sz w:val="22"/>
                <w:szCs w:val="22"/>
                <w:shd w:val="clear" w:color="auto" w:fill="FFFFFF"/>
              </w:rPr>
              <w:t xml:space="preserve"> number of </w:t>
            </w:r>
            <w:r w:rsidR="00071A17">
              <w:rPr>
                <w:rFonts w:ascii="Calibri" w:hAnsi="Calibri" w:cs="Calibri"/>
                <w:b/>
                <w:color w:val="0070C0"/>
                <w:sz w:val="22"/>
                <w:szCs w:val="22"/>
                <w:shd w:val="clear" w:color="auto" w:fill="FFFFFF"/>
              </w:rPr>
              <w:t xml:space="preserve">Consignment Items for the whole </w:t>
            </w:r>
            <w:del w:id="2" w:author="NEDOS George" w:date="2023-11-06T11:17:00Z">
              <w:r w:rsidR="00071A17" w:rsidDel="00FB220D">
                <w:rPr>
                  <w:rFonts w:ascii="Calibri" w:hAnsi="Calibri" w:cs="Calibri"/>
                  <w:b/>
                  <w:color w:val="0070C0"/>
                  <w:sz w:val="22"/>
                  <w:szCs w:val="22"/>
                  <w:shd w:val="clear" w:color="auto" w:fill="FFFFFF"/>
                </w:rPr>
                <w:delText>direction</w:delText>
              </w:r>
              <w:r w:rsidR="00B3020B" w:rsidRPr="00D43412" w:rsidDel="00FB220D">
                <w:rPr>
                  <w:rFonts w:ascii="Calibri" w:hAnsi="Calibri" w:cs="Calibri"/>
                  <w:b/>
                  <w:color w:val="0070C0"/>
                  <w:sz w:val="22"/>
                  <w:szCs w:val="22"/>
                  <w:shd w:val="clear" w:color="auto" w:fill="FFFFFF"/>
                </w:rPr>
                <w:delText xml:space="preserve"> </w:delText>
              </w:r>
            </w:del>
            <w:ins w:id="3" w:author="NEDOS George" w:date="2023-11-06T11:17:00Z">
              <w:r w:rsidR="00FB220D">
                <w:rPr>
                  <w:rFonts w:ascii="Calibri" w:hAnsi="Calibri" w:cs="Calibri"/>
                  <w:b/>
                  <w:color w:val="0070C0"/>
                  <w:sz w:val="22"/>
                  <w:szCs w:val="22"/>
                  <w:shd w:val="clear" w:color="auto" w:fill="FFFFFF"/>
                </w:rPr>
                <w:t>transit declaration</w:t>
              </w:r>
              <w:r w:rsidR="00FB220D" w:rsidRPr="00D43412">
                <w:rPr>
                  <w:rFonts w:ascii="Calibri" w:hAnsi="Calibri" w:cs="Calibri"/>
                  <w:b/>
                  <w:color w:val="0070C0"/>
                  <w:sz w:val="22"/>
                  <w:szCs w:val="22"/>
                  <w:shd w:val="clear" w:color="auto" w:fill="FFFFFF"/>
                </w:rPr>
                <w:t xml:space="preserve"> </w:t>
              </w:r>
            </w:ins>
            <w:r w:rsidR="002147EA">
              <w:rPr>
                <w:rFonts w:ascii="Calibri" w:hAnsi="Calibri" w:cs="Calibri"/>
                <w:b/>
                <w:bCs/>
                <w:color w:val="0070C0"/>
                <w:sz w:val="22"/>
                <w:szCs w:val="22"/>
                <w:shd w:val="clear" w:color="auto" w:fill="FFFFFF"/>
              </w:rPr>
              <w:t>(1999x)</w:t>
            </w:r>
            <w:r w:rsidR="00B3020B">
              <w:rPr>
                <w:rFonts w:ascii="Calibri" w:hAnsi="Calibri" w:cs="Calibri"/>
                <w:color w:val="0070C0"/>
                <w:sz w:val="22"/>
                <w:szCs w:val="22"/>
                <w:shd w:val="clear" w:color="auto" w:fill="FFFFFF"/>
              </w:rPr>
              <w:t>.</w:t>
            </w:r>
          </w:p>
          <w:p w14:paraId="55004463" w14:textId="694FCAD9" w:rsidR="00B3020B" w:rsidRDefault="00B3020B" w:rsidP="00DD7703">
            <w:pPr>
              <w:rPr>
                <w:rFonts w:ascii="Calibri" w:hAnsi="Calibri" w:cs="Calibri"/>
                <w:color w:val="0070C0"/>
                <w:sz w:val="22"/>
                <w:szCs w:val="22"/>
                <w:shd w:val="clear" w:color="auto" w:fill="FFFFFF"/>
              </w:rPr>
            </w:pPr>
            <w:r>
              <w:rPr>
                <w:rFonts w:ascii="Calibri" w:hAnsi="Calibri" w:cs="Calibri"/>
                <w:color w:val="0070C0"/>
                <w:sz w:val="22"/>
                <w:szCs w:val="22"/>
                <w:shd w:val="clear" w:color="auto" w:fill="FFFFFF"/>
              </w:rPr>
              <w:t xml:space="preserve">This change </w:t>
            </w:r>
            <w:r w:rsidR="00C37397">
              <w:rPr>
                <w:rFonts w:ascii="Calibri" w:hAnsi="Calibri" w:cs="Calibri"/>
                <w:color w:val="0070C0"/>
                <w:sz w:val="22"/>
                <w:szCs w:val="22"/>
                <w:shd w:val="clear" w:color="auto" w:fill="FFFFFF"/>
              </w:rPr>
              <w:t xml:space="preserve">- </w:t>
            </w:r>
            <w:r w:rsidR="00E64A57">
              <w:rPr>
                <w:rFonts w:ascii="Calibri" w:hAnsi="Calibri" w:cs="Calibri"/>
                <w:color w:val="0070C0"/>
                <w:sz w:val="22"/>
                <w:szCs w:val="22"/>
                <w:shd w:val="clear" w:color="auto" w:fill="FFFFFF"/>
              </w:rPr>
              <w:t>suggested</w:t>
            </w:r>
            <w:r>
              <w:rPr>
                <w:rFonts w:ascii="Calibri" w:hAnsi="Calibri" w:cs="Calibri"/>
                <w:color w:val="0070C0"/>
                <w:sz w:val="22"/>
                <w:szCs w:val="22"/>
                <w:shd w:val="clear" w:color="auto" w:fill="FFFFFF"/>
              </w:rPr>
              <w:t xml:space="preserve"> by the </w:t>
            </w:r>
            <w:r w:rsidRPr="00D43412">
              <w:rPr>
                <w:rFonts w:ascii="Calibri" w:hAnsi="Calibri" w:cs="Calibri"/>
                <w:b/>
                <w:color w:val="0070C0"/>
                <w:sz w:val="22"/>
                <w:szCs w:val="22"/>
                <w:shd w:val="clear" w:color="auto" w:fill="FFFFFF"/>
              </w:rPr>
              <w:t>European Express Courier Association</w:t>
            </w:r>
            <w:r>
              <w:rPr>
                <w:rFonts w:ascii="Calibri" w:hAnsi="Calibri" w:cs="Calibri"/>
                <w:color w:val="0070C0"/>
                <w:sz w:val="22"/>
                <w:szCs w:val="22"/>
                <w:shd w:val="clear" w:color="auto" w:fill="FFFFFF"/>
              </w:rPr>
              <w:t xml:space="preserve"> and </w:t>
            </w:r>
            <w:r w:rsidR="002147EA">
              <w:rPr>
                <w:rFonts w:ascii="Calibri" w:hAnsi="Calibri" w:cs="Calibri"/>
                <w:color w:val="0070C0"/>
                <w:sz w:val="22"/>
                <w:szCs w:val="22"/>
                <w:shd w:val="clear" w:color="auto" w:fill="FFFFFF"/>
              </w:rPr>
              <w:t xml:space="preserve">also </w:t>
            </w:r>
            <w:r w:rsidRPr="00D43412">
              <w:rPr>
                <w:rFonts w:ascii="Calibri" w:hAnsi="Calibri" w:cs="Calibri"/>
                <w:b/>
                <w:color w:val="0070C0"/>
                <w:sz w:val="22"/>
                <w:szCs w:val="22"/>
                <w:shd w:val="clear" w:color="auto" w:fill="FFFFFF"/>
              </w:rPr>
              <w:t>supported</w:t>
            </w:r>
            <w:r>
              <w:rPr>
                <w:rFonts w:ascii="Calibri" w:hAnsi="Calibri" w:cs="Calibri"/>
                <w:color w:val="0070C0"/>
                <w:sz w:val="22"/>
                <w:szCs w:val="22"/>
                <w:shd w:val="clear" w:color="auto" w:fill="FFFFFF"/>
              </w:rPr>
              <w:t xml:space="preserve"> by </w:t>
            </w:r>
            <w:r w:rsidR="002147EA">
              <w:rPr>
                <w:rFonts w:ascii="Calibri" w:hAnsi="Calibri" w:cs="Calibri"/>
                <w:color w:val="0070C0"/>
                <w:sz w:val="22"/>
                <w:szCs w:val="22"/>
                <w:shd w:val="clear" w:color="auto" w:fill="FFFFFF"/>
              </w:rPr>
              <w:t xml:space="preserve">various </w:t>
            </w:r>
            <w:r>
              <w:rPr>
                <w:rFonts w:ascii="Calibri" w:hAnsi="Calibri" w:cs="Calibri"/>
                <w:color w:val="0070C0"/>
                <w:sz w:val="22"/>
                <w:szCs w:val="22"/>
                <w:shd w:val="clear" w:color="auto" w:fill="FFFFFF"/>
              </w:rPr>
              <w:t xml:space="preserve">National </w:t>
            </w:r>
            <w:r w:rsidR="00876036">
              <w:rPr>
                <w:rFonts w:ascii="Calibri" w:hAnsi="Calibri" w:cs="Calibri"/>
                <w:color w:val="0070C0"/>
                <w:sz w:val="22"/>
                <w:szCs w:val="22"/>
                <w:shd w:val="clear" w:color="auto" w:fill="FFFFFF"/>
              </w:rPr>
              <w:t>teams</w:t>
            </w:r>
            <w:r w:rsidR="008C5958">
              <w:rPr>
                <w:rFonts w:ascii="Calibri" w:hAnsi="Calibri" w:cs="Calibri"/>
                <w:color w:val="0070C0"/>
                <w:sz w:val="22"/>
                <w:szCs w:val="22"/>
                <w:shd w:val="clear" w:color="auto" w:fill="FFFFFF"/>
              </w:rPr>
              <w:t xml:space="preserve"> -</w:t>
            </w:r>
            <w:r w:rsidR="00B539AA">
              <w:rPr>
                <w:rFonts w:ascii="Calibri" w:hAnsi="Calibri" w:cs="Calibri"/>
                <w:color w:val="0070C0"/>
                <w:sz w:val="22"/>
                <w:szCs w:val="22"/>
                <w:shd w:val="clear" w:color="auto" w:fill="FFFFFF"/>
              </w:rPr>
              <w:t xml:space="preserve"> should </w:t>
            </w:r>
            <w:r>
              <w:rPr>
                <w:rFonts w:ascii="Calibri" w:hAnsi="Calibri" w:cs="Calibri"/>
                <w:color w:val="0070C0"/>
                <w:sz w:val="22"/>
                <w:szCs w:val="22"/>
                <w:shd w:val="clear" w:color="auto" w:fill="FFFFFF"/>
              </w:rPr>
              <w:t xml:space="preserve">be </w:t>
            </w:r>
            <w:r w:rsidRPr="00D43412">
              <w:rPr>
                <w:rFonts w:ascii="Calibri" w:hAnsi="Calibri" w:cs="Calibri"/>
                <w:b/>
                <w:color w:val="0070C0"/>
                <w:sz w:val="22"/>
                <w:szCs w:val="22"/>
                <w:shd w:val="clear" w:color="auto" w:fill="FFFFFF"/>
              </w:rPr>
              <w:t xml:space="preserve">applicable at the end of the </w:t>
            </w:r>
            <w:r w:rsidR="002E2317" w:rsidRPr="002E2317">
              <w:rPr>
                <w:rFonts w:ascii="Calibri" w:hAnsi="Calibri" w:cs="Calibri"/>
                <w:b/>
                <w:bCs/>
                <w:color w:val="0070C0"/>
                <w:sz w:val="22"/>
                <w:szCs w:val="22"/>
                <w:shd w:val="clear" w:color="auto" w:fill="FFFFFF"/>
              </w:rPr>
              <w:t>Transitional</w:t>
            </w:r>
            <w:r w:rsidRPr="00D43412">
              <w:rPr>
                <w:rFonts w:ascii="Calibri" w:hAnsi="Calibri" w:cs="Calibri"/>
                <w:b/>
                <w:color w:val="0070C0"/>
                <w:sz w:val="22"/>
                <w:szCs w:val="22"/>
                <w:shd w:val="clear" w:color="auto" w:fill="FFFFFF"/>
              </w:rPr>
              <w:t xml:space="preserve"> Period</w:t>
            </w:r>
            <w:r w:rsidR="0047267C">
              <w:rPr>
                <w:rFonts w:ascii="Calibri" w:hAnsi="Calibri" w:cs="Calibri"/>
                <w:color w:val="0070C0"/>
                <w:sz w:val="22"/>
                <w:szCs w:val="22"/>
                <w:shd w:val="clear" w:color="auto" w:fill="FFFFFF"/>
              </w:rPr>
              <w:t>,</w:t>
            </w:r>
            <w:r w:rsidR="00BA2C15">
              <w:rPr>
                <w:rFonts w:ascii="Calibri" w:hAnsi="Calibri" w:cs="Calibri"/>
                <w:color w:val="0070C0"/>
                <w:sz w:val="22"/>
                <w:szCs w:val="22"/>
                <w:shd w:val="clear" w:color="auto" w:fill="FFFFFF"/>
              </w:rPr>
              <w:t xml:space="preserve"> when all NTA are operating fully and exclusively as NCTS-P5</w:t>
            </w:r>
            <w:r w:rsidR="004F2595">
              <w:rPr>
                <w:rFonts w:ascii="Calibri" w:hAnsi="Calibri" w:cs="Calibri"/>
                <w:color w:val="0070C0"/>
                <w:sz w:val="22"/>
                <w:szCs w:val="22"/>
                <w:shd w:val="clear" w:color="auto" w:fill="FFFFFF"/>
              </w:rPr>
              <w:t>.</w:t>
            </w:r>
            <w:r>
              <w:rPr>
                <w:rFonts w:ascii="Calibri" w:hAnsi="Calibri" w:cs="Calibri"/>
                <w:color w:val="0070C0"/>
                <w:sz w:val="22"/>
                <w:szCs w:val="22"/>
                <w:shd w:val="clear" w:color="auto" w:fill="FFFFFF"/>
              </w:rPr>
              <w:t xml:space="preserve"> The change will be of particular interest for the traders lodging </w:t>
            </w:r>
            <w:r w:rsidRPr="00D43412">
              <w:rPr>
                <w:rFonts w:ascii="Calibri" w:hAnsi="Calibri" w:cs="Calibri"/>
                <w:b/>
                <w:color w:val="0070C0"/>
                <w:sz w:val="22"/>
                <w:szCs w:val="22"/>
                <w:shd w:val="clear" w:color="auto" w:fill="FFFFFF"/>
              </w:rPr>
              <w:t>declarations with very small number of HOUSE CONGIGNMENT ITEMS per HOUSE CONSIGNMENT</w:t>
            </w:r>
            <w:r>
              <w:rPr>
                <w:rFonts w:ascii="Calibri" w:hAnsi="Calibri" w:cs="Calibri"/>
                <w:color w:val="0070C0"/>
                <w:sz w:val="22"/>
                <w:szCs w:val="22"/>
                <w:shd w:val="clear" w:color="auto" w:fill="FFFFFF"/>
              </w:rPr>
              <w:t xml:space="preserve">: at maximum it will be possible to have </w:t>
            </w:r>
            <w:r w:rsidRPr="00D43412">
              <w:rPr>
                <w:rFonts w:ascii="Calibri" w:hAnsi="Calibri" w:cs="Calibri"/>
                <w:i/>
                <w:color w:val="0070C0"/>
                <w:sz w:val="22"/>
                <w:szCs w:val="22"/>
                <w:shd w:val="clear" w:color="auto" w:fill="FFFFFF"/>
              </w:rPr>
              <w:t>one declaration</w:t>
            </w:r>
            <w:r>
              <w:rPr>
                <w:rFonts w:ascii="Calibri" w:hAnsi="Calibri" w:cs="Calibri"/>
                <w:color w:val="0070C0"/>
                <w:sz w:val="22"/>
                <w:szCs w:val="22"/>
                <w:shd w:val="clear" w:color="auto" w:fill="FFFFFF"/>
              </w:rPr>
              <w:t xml:space="preserve"> with </w:t>
            </w:r>
            <w:r w:rsidRPr="00D43412">
              <w:rPr>
                <w:rFonts w:ascii="Calibri" w:hAnsi="Calibri" w:cs="Calibri"/>
                <w:i/>
                <w:color w:val="0070C0"/>
                <w:sz w:val="22"/>
                <w:szCs w:val="22"/>
                <w:shd w:val="clear" w:color="auto" w:fill="FFFFFF"/>
              </w:rPr>
              <w:t>1999x HC</w:t>
            </w:r>
            <w:r>
              <w:rPr>
                <w:rFonts w:ascii="Calibri" w:hAnsi="Calibri" w:cs="Calibri"/>
                <w:color w:val="0070C0"/>
                <w:sz w:val="22"/>
                <w:szCs w:val="22"/>
                <w:shd w:val="clear" w:color="auto" w:fill="FFFFFF"/>
              </w:rPr>
              <w:t xml:space="preserve"> and </w:t>
            </w:r>
            <w:r w:rsidRPr="00D43412">
              <w:rPr>
                <w:rFonts w:ascii="Calibri" w:hAnsi="Calibri" w:cs="Calibri"/>
                <w:i/>
                <w:color w:val="0070C0"/>
                <w:sz w:val="22"/>
                <w:szCs w:val="22"/>
                <w:shd w:val="clear" w:color="auto" w:fill="FFFFFF"/>
              </w:rPr>
              <w:t>1999x HCI</w:t>
            </w:r>
            <w:r>
              <w:rPr>
                <w:rFonts w:ascii="Calibri" w:hAnsi="Calibri" w:cs="Calibri"/>
                <w:color w:val="0070C0"/>
                <w:sz w:val="22"/>
                <w:szCs w:val="22"/>
                <w:shd w:val="clear" w:color="auto" w:fill="FFFFFF"/>
              </w:rPr>
              <w:t xml:space="preserve"> in total (possibly linked to 1999x Export declarations, in case of Export Followed By Transit).</w:t>
            </w:r>
          </w:p>
          <w:p w14:paraId="46949025" w14:textId="5AEC1358" w:rsidR="002147EA" w:rsidRDefault="002147EA" w:rsidP="00DD7703">
            <w:pPr>
              <w:rPr>
                <w:rFonts w:ascii="Calibri" w:hAnsi="Calibri" w:cs="Calibri"/>
                <w:color w:val="0070C0"/>
                <w:sz w:val="22"/>
                <w:szCs w:val="22"/>
                <w:shd w:val="clear" w:color="auto" w:fill="FFFFFF"/>
              </w:rPr>
            </w:pPr>
          </w:p>
          <w:p w14:paraId="2DAF03EA" w14:textId="6D94ECC5" w:rsidR="00B2154A" w:rsidRDefault="00922FCA" w:rsidP="00DD7703">
            <w:pPr>
              <w:rPr>
                <w:rFonts w:ascii="Calibri" w:hAnsi="Calibri" w:cs="Calibri"/>
                <w:color w:val="0070C0"/>
                <w:sz w:val="22"/>
                <w:szCs w:val="22"/>
                <w:shd w:val="clear" w:color="auto" w:fill="FFFFFF"/>
              </w:rPr>
            </w:pPr>
            <w:r>
              <w:rPr>
                <w:rFonts w:ascii="Calibri" w:hAnsi="Calibri" w:cs="Calibri"/>
                <w:color w:val="0070C0"/>
                <w:sz w:val="22"/>
                <w:szCs w:val="22"/>
                <w:shd w:val="clear" w:color="auto" w:fill="FFFFFF"/>
              </w:rPr>
              <w:t xml:space="preserve">Finally, this RFC-Proposal takes the opportunity </w:t>
            </w:r>
            <w:r w:rsidR="00B2154A">
              <w:rPr>
                <w:rFonts w:ascii="Calibri" w:hAnsi="Calibri" w:cs="Calibri"/>
                <w:color w:val="0070C0"/>
                <w:sz w:val="22"/>
                <w:szCs w:val="22"/>
                <w:shd w:val="clear" w:color="auto" w:fill="FFFFFF"/>
              </w:rPr>
              <w:t xml:space="preserve">to </w:t>
            </w:r>
            <w:r>
              <w:rPr>
                <w:rFonts w:ascii="Calibri" w:hAnsi="Calibri" w:cs="Calibri"/>
                <w:color w:val="0070C0"/>
                <w:sz w:val="22"/>
                <w:szCs w:val="22"/>
                <w:shd w:val="clear" w:color="auto" w:fill="FFFFFF"/>
              </w:rPr>
              <w:t>describe</w:t>
            </w:r>
            <w:r w:rsidR="00EA0A73">
              <w:rPr>
                <w:rFonts w:ascii="Calibri" w:hAnsi="Calibri" w:cs="Calibri"/>
                <w:color w:val="0070C0"/>
                <w:sz w:val="22"/>
                <w:szCs w:val="22"/>
                <w:shd w:val="clear" w:color="auto" w:fill="FFFFFF"/>
              </w:rPr>
              <w:t xml:space="preserve"> in a more explicit way</w:t>
            </w:r>
            <w:r>
              <w:rPr>
                <w:rFonts w:ascii="Calibri" w:hAnsi="Calibri" w:cs="Calibri"/>
                <w:color w:val="0070C0"/>
                <w:sz w:val="22"/>
                <w:szCs w:val="22"/>
                <w:shd w:val="clear" w:color="auto" w:fill="FFFFFF"/>
              </w:rPr>
              <w:t xml:space="preserve"> </w:t>
            </w:r>
            <w:r w:rsidR="00B2154A">
              <w:rPr>
                <w:rFonts w:ascii="Calibri" w:hAnsi="Calibri" w:cs="Calibri"/>
                <w:color w:val="0070C0"/>
                <w:sz w:val="22"/>
                <w:szCs w:val="22"/>
                <w:shd w:val="clear" w:color="auto" w:fill="FFFFFF"/>
              </w:rPr>
              <w:t xml:space="preserve">how the </w:t>
            </w:r>
            <w:r w:rsidR="00B2154A" w:rsidRPr="00D43412">
              <w:rPr>
                <w:rFonts w:ascii="Calibri" w:hAnsi="Calibri" w:cs="Calibri"/>
                <w:b/>
                <w:color w:val="0070C0"/>
                <w:sz w:val="22"/>
                <w:szCs w:val="22"/>
                <w:shd w:val="clear" w:color="auto" w:fill="FFFFFF"/>
              </w:rPr>
              <w:t>Previous document</w:t>
            </w:r>
            <w:r w:rsidR="00B2154A">
              <w:rPr>
                <w:rFonts w:ascii="Calibri" w:hAnsi="Calibri" w:cs="Calibri"/>
                <w:color w:val="0070C0"/>
                <w:sz w:val="22"/>
                <w:szCs w:val="22"/>
                <w:shd w:val="clear" w:color="auto" w:fill="FFFFFF"/>
              </w:rPr>
              <w:t xml:space="preserve"> type ‘N830’ </w:t>
            </w:r>
            <w:r w:rsidR="00EA0A73">
              <w:rPr>
                <w:rFonts w:ascii="Calibri" w:hAnsi="Calibri" w:cs="Calibri"/>
                <w:color w:val="0070C0"/>
                <w:sz w:val="22"/>
                <w:szCs w:val="22"/>
                <w:shd w:val="clear" w:color="auto" w:fill="FFFFFF"/>
              </w:rPr>
              <w:t xml:space="preserve">(Export declaration) </w:t>
            </w:r>
            <w:r w:rsidR="00B2154A">
              <w:rPr>
                <w:rFonts w:ascii="Calibri" w:hAnsi="Calibri" w:cs="Calibri"/>
                <w:color w:val="0070C0"/>
                <w:sz w:val="22"/>
                <w:szCs w:val="22"/>
                <w:shd w:val="clear" w:color="auto" w:fill="FFFFFF"/>
              </w:rPr>
              <w:t xml:space="preserve">shall be used in case of </w:t>
            </w:r>
            <w:r w:rsidR="00B2154A" w:rsidRPr="00D43412">
              <w:rPr>
                <w:rFonts w:ascii="Calibri" w:hAnsi="Calibri" w:cs="Calibri"/>
                <w:b/>
                <w:color w:val="0070C0"/>
                <w:sz w:val="22"/>
                <w:szCs w:val="22"/>
                <w:shd w:val="clear" w:color="auto" w:fill="FFFFFF"/>
              </w:rPr>
              <w:t>Export Followed By Transit</w:t>
            </w:r>
            <w:r w:rsidR="00B2154A">
              <w:rPr>
                <w:rFonts w:ascii="Calibri" w:hAnsi="Calibri" w:cs="Calibri"/>
                <w:color w:val="0070C0"/>
                <w:sz w:val="22"/>
                <w:szCs w:val="22"/>
                <w:shd w:val="clear" w:color="auto" w:fill="FFFFFF"/>
              </w:rPr>
              <w:t xml:space="preserve"> </w:t>
            </w:r>
            <w:r w:rsidR="00B2154A" w:rsidRPr="00D43412">
              <w:rPr>
                <w:rFonts w:ascii="Calibri" w:hAnsi="Calibri" w:cs="Calibri"/>
                <w:i/>
                <w:color w:val="0070C0"/>
                <w:sz w:val="22"/>
                <w:szCs w:val="22"/>
                <w:shd w:val="clear" w:color="auto" w:fill="FFFFFF"/>
              </w:rPr>
              <w:t>DURING</w:t>
            </w:r>
            <w:r w:rsidR="00B2154A">
              <w:rPr>
                <w:rFonts w:ascii="Calibri" w:hAnsi="Calibri" w:cs="Calibri"/>
                <w:color w:val="0070C0"/>
                <w:sz w:val="22"/>
                <w:szCs w:val="22"/>
                <w:shd w:val="clear" w:color="auto" w:fill="FFFFFF"/>
              </w:rPr>
              <w:t xml:space="preserve"> the Transitional Period and </w:t>
            </w:r>
            <w:r w:rsidR="00646447">
              <w:rPr>
                <w:rFonts w:ascii="Calibri" w:hAnsi="Calibri" w:cs="Calibri"/>
                <w:i/>
                <w:iCs/>
                <w:color w:val="0070C0"/>
                <w:sz w:val="22"/>
                <w:szCs w:val="22"/>
                <w:shd w:val="clear" w:color="auto" w:fill="FFFFFF"/>
              </w:rPr>
              <w:t xml:space="preserve">AFTER </w:t>
            </w:r>
            <w:r w:rsidR="00B2154A">
              <w:rPr>
                <w:rFonts w:ascii="Calibri" w:hAnsi="Calibri" w:cs="Calibri"/>
                <w:color w:val="0070C0"/>
                <w:sz w:val="22"/>
                <w:szCs w:val="22"/>
                <w:shd w:val="clear" w:color="auto" w:fill="FFFFFF"/>
              </w:rPr>
              <w:t>the Transitional Period.</w:t>
            </w:r>
          </w:p>
          <w:p w14:paraId="44F43037" w14:textId="77777777" w:rsidR="00B2154A" w:rsidRDefault="00B2154A" w:rsidP="00DD7703">
            <w:pPr>
              <w:rPr>
                <w:rFonts w:ascii="Calibri" w:hAnsi="Calibri" w:cs="Calibri"/>
                <w:color w:val="0070C0"/>
                <w:sz w:val="22"/>
                <w:szCs w:val="22"/>
                <w:shd w:val="clear" w:color="auto" w:fill="FFFFFF"/>
              </w:rPr>
            </w:pPr>
          </w:p>
          <w:p w14:paraId="47B493E5" w14:textId="2B386234" w:rsidR="002147EA" w:rsidRPr="006E435A" w:rsidRDefault="002147EA" w:rsidP="00522F6A">
            <w:pPr>
              <w:rPr>
                <w:rFonts w:ascii="Calibri" w:hAnsi="Calibri" w:cs="Calibri"/>
                <w:color w:val="0070C0"/>
                <w:sz w:val="22"/>
                <w:szCs w:val="22"/>
                <w:shd w:val="clear" w:color="auto" w:fill="FFFFFF"/>
              </w:rPr>
            </w:pPr>
            <w:r>
              <w:rPr>
                <w:rFonts w:ascii="Calibri" w:hAnsi="Calibri" w:cs="Calibri"/>
                <w:color w:val="0070C0"/>
                <w:sz w:val="22"/>
                <w:szCs w:val="22"/>
                <w:shd w:val="clear" w:color="auto" w:fill="FFFFFF"/>
              </w:rPr>
              <w:t>This change is also applicable to the DDNTA of NCTS-Phase 6.</w:t>
            </w:r>
          </w:p>
        </w:tc>
      </w:tr>
    </w:tbl>
    <w:p w14:paraId="3E899F85" w14:textId="77777777" w:rsidR="00A11BEB" w:rsidRDefault="00A11BEB">
      <w:pPr>
        <w:rPr>
          <w:rFonts w:asciiTheme="minorHAnsi" w:hAnsiTheme="minorHAnsi" w:cs="Arial"/>
          <w:b/>
          <w:bCs/>
          <w:sz w:val="28"/>
          <w:szCs w:val="28"/>
        </w:rPr>
      </w:pPr>
    </w:p>
    <w:p w14:paraId="07C0C0B6" w14:textId="77777777" w:rsidR="002E2317" w:rsidRDefault="002E2317">
      <w:pPr>
        <w:rPr>
          <w:rFonts w:asciiTheme="minorHAnsi" w:hAnsiTheme="minorHAnsi" w:cs="Arial"/>
          <w:b/>
          <w:bCs/>
          <w:sz w:val="28"/>
          <w:szCs w:val="28"/>
        </w:rPr>
      </w:pPr>
      <w:r>
        <w:rPr>
          <w:rFonts w:asciiTheme="minorHAnsi" w:hAnsiTheme="minorHAnsi" w:cs="Arial"/>
          <w:b/>
          <w:bCs/>
          <w:sz w:val="28"/>
          <w:szCs w:val="28"/>
        </w:rPr>
        <w:br w:type="page"/>
      </w:r>
    </w:p>
    <w:p w14:paraId="696DDA5E" w14:textId="2FD48A0C" w:rsidR="00E75918" w:rsidRPr="00A11BEB" w:rsidRDefault="005F7EF0" w:rsidP="00A11BEB">
      <w:r w:rsidRPr="00074158">
        <w:rPr>
          <w:rFonts w:asciiTheme="minorHAnsi" w:hAnsiTheme="minorHAnsi" w:cs="Arial"/>
          <w:b/>
          <w:bCs/>
          <w:sz w:val="28"/>
          <w:szCs w:val="28"/>
        </w:rPr>
        <w:lastRenderedPageBreak/>
        <w:t xml:space="preserve">Section 2: </w:t>
      </w:r>
      <w:r w:rsidR="004D1247">
        <w:rPr>
          <w:rFonts w:asciiTheme="minorHAnsi" w:hAnsiTheme="minorHAnsi" w:cs="Arial"/>
          <w:b/>
          <w:bCs/>
          <w:sz w:val="28"/>
          <w:szCs w:val="28"/>
        </w:rPr>
        <w:t>Problem Statement</w:t>
      </w:r>
    </w:p>
    <w:tbl>
      <w:tblPr>
        <w:tblW w:w="10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10176"/>
      </w:tblGrid>
      <w:tr w:rsidR="003D4A7A" w:rsidRPr="00074158" w14:paraId="482A54D6" w14:textId="77777777" w:rsidTr="00427D3B">
        <w:trPr>
          <w:trHeight w:val="657"/>
        </w:trPr>
        <w:tc>
          <w:tcPr>
            <w:tcW w:w="10176" w:type="dxa"/>
          </w:tcPr>
          <w:p w14:paraId="6655F034" w14:textId="77777777" w:rsidR="00B2154A" w:rsidRDefault="00B2154A" w:rsidP="00D7650B">
            <w:pPr>
              <w:rPr>
                <w:rStyle w:val="normaltextrun"/>
                <w:color w:val="000000"/>
              </w:rPr>
            </w:pPr>
            <w:r>
              <w:rPr>
                <w:rStyle w:val="normaltextrun"/>
                <w:rFonts w:ascii="Calibri" w:hAnsi="Calibri" w:cs="Calibri"/>
                <w:color w:val="000000"/>
                <w:sz w:val="22"/>
                <w:szCs w:val="22"/>
                <w:shd w:val="clear" w:color="auto" w:fill="FFFFFF"/>
              </w:rPr>
              <w:t>1</w:t>
            </w:r>
            <w:r>
              <w:rPr>
                <w:rStyle w:val="normaltextrun"/>
                <w:color w:val="000000"/>
              </w:rPr>
              <w:t>/</w:t>
            </w:r>
          </w:p>
          <w:p w14:paraId="12D260A2" w14:textId="24A7AB3C" w:rsidR="002147EA" w:rsidRDefault="003664F8" w:rsidP="00D7650B">
            <w:pPr>
              <w:rPr>
                <w:rFonts w:asciiTheme="minorHAnsi" w:hAnsiTheme="minorHAnsi" w:cs="Arial"/>
                <w:b/>
                <w:bCs/>
                <w:sz w:val="22"/>
                <w:szCs w:val="22"/>
                <w:lang w:val="en-IE"/>
              </w:rPr>
            </w:pPr>
            <w:r>
              <w:rPr>
                <w:rStyle w:val="normaltextrun"/>
                <w:rFonts w:ascii="Calibri" w:hAnsi="Calibri" w:cs="Calibri"/>
                <w:color w:val="000000"/>
                <w:sz w:val="22"/>
                <w:szCs w:val="22"/>
                <w:shd w:val="clear" w:color="auto" w:fill="FFFFFF"/>
              </w:rPr>
              <w:t xml:space="preserve">In </w:t>
            </w:r>
            <w:r w:rsidR="00294EFE" w:rsidRPr="006E435A">
              <w:rPr>
                <w:rFonts w:asciiTheme="minorHAnsi" w:hAnsiTheme="minorHAnsi" w:cstheme="minorHAnsi"/>
                <w:b/>
                <w:bCs/>
                <w:sz w:val="22"/>
                <w:szCs w:val="22"/>
                <w:lang w:val="en-IE"/>
              </w:rPr>
              <w:t>DDNTA-5.15.</w:t>
            </w:r>
            <w:r w:rsidR="00571B68">
              <w:rPr>
                <w:rFonts w:asciiTheme="minorHAnsi" w:hAnsiTheme="minorHAnsi" w:cstheme="minorHAnsi"/>
                <w:b/>
                <w:bCs/>
                <w:sz w:val="22"/>
                <w:szCs w:val="22"/>
                <w:lang w:val="en-IE"/>
              </w:rPr>
              <w:t>1</w:t>
            </w:r>
            <w:r w:rsidR="00294EFE" w:rsidRPr="006E435A">
              <w:rPr>
                <w:rFonts w:asciiTheme="minorHAnsi" w:hAnsiTheme="minorHAnsi" w:cstheme="minorHAnsi"/>
                <w:b/>
                <w:bCs/>
                <w:sz w:val="22"/>
                <w:szCs w:val="22"/>
                <w:lang w:val="en-IE"/>
              </w:rPr>
              <w:t>-v1.0.0</w:t>
            </w:r>
            <w:r w:rsidR="00294EFE" w:rsidRPr="008009B0">
              <w:rPr>
                <w:rFonts w:asciiTheme="minorHAnsi" w:hAnsiTheme="minorHAnsi" w:cstheme="minorHAnsi"/>
                <w:sz w:val="22"/>
                <w:szCs w:val="22"/>
                <w:lang w:val="en-IE"/>
              </w:rPr>
              <w:t xml:space="preserve"> </w:t>
            </w:r>
            <w:r w:rsidR="006478D0">
              <w:rPr>
                <w:rFonts w:asciiTheme="minorHAnsi" w:hAnsiTheme="minorHAnsi" w:cstheme="minorHAnsi"/>
                <w:sz w:val="22"/>
                <w:szCs w:val="22"/>
                <w:lang w:val="en-IE"/>
              </w:rPr>
              <w:t>(</w:t>
            </w:r>
            <w:r w:rsidR="00C636A8" w:rsidRPr="008009B0">
              <w:rPr>
                <w:rFonts w:asciiTheme="minorHAnsi" w:hAnsiTheme="minorHAnsi" w:cstheme="minorHAnsi"/>
                <w:sz w:val="22"/>
                <w:szCs w:val="22"/>
                <w:lang w:val="en-IE"/>
              </w:rPr>
              <w:t xml:space="preserve">based on </w:t>
            </w:r>
            <w:r w:rsidR="00CB0569" w:rsidRPr="00CB0569">
              <w:rPr>
                <w:rFonts w:asciiTheme="minorHAnsi" w:hAnsiTheme="minorHAnsi" w:cs="Arial"/>
                <w:sz w:val="22"/>
                <w:szCs w:val="22"/>
              </w:rPr>
              <w:t>CSE</w:t>
            </w:r>
            <w:r w:rsidR="006478D0">
              <w:rPr>
                <w:rFonts w:asciiTheme="minorHAnsi" w:hAnsiTheme="minorHAnsi" w:cs="Arial"/>
                <w:sz w:val="22"/>
                <w:szCs w:val="22"/>
              </w:rPr>
              <w:t>-</w:t>
            </w:r>
            <w:r w:rsidR="00CB0569" w:rsidRPr="00CB0569">
              <w:rPr>
                <w:rFonts w:asciiTheme="minorHAnsi" w:hAnsiTheme="minorHAnsi" w:cs="Arial"/>
                <w:sz w:val="22"/>
                <w:szCs w:val="22"/>
              </w:rPr>
              <w:t>v51.8.</w:t>
            </w:r>
            <w:r w:rsidR="00571B68">
              <w:rPr>
                <w:rFonts w:asciiTheme="minorHAnsi" w:hAnsiTheme="minorHAnsi" w:cs="Arial"/>
                <w:sz w:val="22"/>
                <w:szCs w:val="22"/>
              </w:rPr>
              <w:t>2</w:t>
            </w:r>
            <w:r w:rsidR="006478D0">
              <w:rPr>
                <w:rFonts w:asciiTheme="minorHAnsi" w:hAnsiTheme="minorHAnsi" w:cs="Arial"/>
                <w:sz w:val="22"/>
                <w:szCs w:val="22"/>
              </w:rPr>
              <w:t>)</w:t>
            </w:r>
            <w:r w:rsidR="002147EA">
              <w:rPr>
                <w:rFonts w:asciiTheme="minorHAnsi" w:hAnsiTheme="minorHAnsi" w:cs="Arial"/>
                <w:sz w:val="22"/>
                <w:szCs w:val="22"/>
              </w:rPr>
              <w:t xml:space="preserve">, the </w:t>
            </w:r>
            <w:r w:rsidR="00AD5654">
              <w:rPr>
                <w:rFonts w:asciiTheme="minorHAnsi" w:hAnsiTheme="minorHAnsi" w:cs="Arial"/>
                <w:sz w:val="22"/>
                <w:szCs w:val="22"/>
              </w:rPr>
              <w:t>cardinality</w:t>
            </w:r>
            <w:r w:rsidR="002147EA">
              <w:rPr>
                <w:rFonts w:asciiTheme="minorHAnsi" w:hAnsiTheme="minorHAnsi" w:cs="Arial"/>
                <w:sz w:val="22"/>
                <w:szCs w:val="22"/>
              </w:rPr>
              <w:t xml:space="preserve"> of the </w:t>
            </w:r>
            <w:r w:rsidR="00D7650B" w:rsidRPr="00D7650B">
              <w:rPr>
                <w:rFonts w:asciiTheme="minorHAnsi" w:hAnsiTheme="minorHAnsi" w:cs="Arial"/>
                <w:sz w:val="22"/>
                <w:szCs w:val="22"/>
                <w:lang w:val="en-IE"/>
              </w:rPr>
              <w:t xml:space="preserve">Data Group </w:t>
            </w:r>
            <w:r w:rsidR="00571B68" w:rsidRPr="00215878">
              <w:rPr>
                <w:rFonts w:asciiTheme="minorHAnsi" w:hAnsiTheme="minorHAnsi" w:cs="Arial"/>
                <w:b/>
                <w:i/>
                <w:sz w:val="22"/>
                <w:szCs w:val="22"/>
                <w:lang w:val="en-IE"/>
              </w:rPr>
              <w:t>/*/Consignment/</w:t>
            </w:r>
            <w:r w:rsidR="00D7650B" w:rsidRPr="00215878">
              <w:rPr>
                <w:rFonts w:asciiTheme="minorHAnsi" w:hAnsiTheme="minorHAnsi" w:cs="Arial"/>
                <w:b/>
                <w:i/>
                <w:sz w:val="22"/>
                <w:szCs w:val="22"/>
                <w:lang w:val="en-IE"/>
              </w:rPr>
              <w:t>House Consignment</w:t>
            </w:r>
            <w:r w:rsidR="00571B68">
              <w:rPr>
                <w:rFonts w:asciiTheme="minorHAnsi" w:hAnsiTheme="minorHAnsi" w:cs="Arial"/>
                <w:b/>
                <w:bCs/>
                <w:sz w:val="22"/>
                <w:szCs w:val="22"/>
                <w:lang w:val="en-IE"/>
              </w:rPr>
              <w:t xml:space="preserve"> </w:t>
            </w:r>
            <w:r w:rsidR="002147EA" w:rsidRPr="00215878">
              <w:rPr>
                <w:rFonts w:asciiTheme="minorHAnsi" w:hAnsiTheme="minorHAnsi" w:cs="Arial"/>
                <w:sz w:val="22"/>
                <w:szCs w:val="22"/>
                <w:lang w:val="en-IE"/>
              </w:rPr>
              <w:t xml:space="preserve">in the transit declaration (CC015C) and all related messages is </w:t>
            </w:r>
            <w:r w:rsidR="002147EA" w:rsidRPr="00880358">
              <w:rPr>
                <w:rFonts w:asciiTheme="minorHAnsi" w:hAnsiTheme="minorHAnsi" w:cs="Arial"/>
                <w:b/>
                <w:bCs/>
                <w:sz w:val="22"/>
                <w:szCs w:val="22"/>
                <w:lang w:val="en-IE"/>
              </w:rPr>
              <w:t>99x</w:t>
            </w:r>
            <w:r w:rsidR="00880358" w:rsidRPr="00215878">
              <w:rPr>
                <w:rFonts w:asciiTheme="minorHAnsi" w:hAnsiTheme="minorHAnsi" w:cs="Arial"/>
                <w:sz w:val="22"/>
                <w:szCs w:val="22"/>
                <w:lang w:val="en-IE"/>
              </w:rPr>
              <w:t xml:space="preserve"> with a </w:t>
            </w:r>
            <w:r w:rsidR="00880358" w:rsidRPr="00880358">
              <w:rPr>
                <w:rFonts w:asciiTheme="minorHAnsi" w:hAnsiTheme="minorHAnsi" w:cs="Arial"/>
                <w:b/>
                <w:bCs/>
                <w:sz w:val="22"/>
                <w:szCs w:val="22"/>
                <w:lang w:val="en-IE"/>
              </w:rPr>
              <w:t>restriction (E1406</w:t>
            </w:r>
            <w:r w:rsidR="00880358">
              <w:rPr>
                <w:rFonts w:asciiTheme="minorHAnsi" w:hAnsiTheme="minorHAnsi" w:cs="Arial"/>
                <w:b/>
                <w:bCs/>
                <w:sz w:val="22"/>
                <w:szCs w:val="22"/>
                <w:lang w:val="en-IE"/>
              </w:rPr>
              <w:t xml:space="preserve"> </w:t>
            </w:r>
            <w:r w:rsidR="00880358" w:rsidRPr="00880358">
              <w:rPr>
                <w:rFonts w:asciiTheme="minorHAnsi" w:eastAsia="Wingdings" w:hAnsiTheme="minorHAnsi" w:cs="Wingdings"/>
                <w:b/>
                <w:sz w:val="22"/>
                <w:szCs w:val="22"/>
                <w:lang w:val="en-IE"/>
              </w:rPr>
              <w:sym w:font="Wingdings" w:char="F0E0"/>
            </w:r>
            <w:r w:rsidR="00880358">
              <w:rPr>
                <w:rFonts w:asciiTheme="minorHAnsi" w:hAnsiTheme="minorHAnsi" w:cs="Arial"/>
                <w:b/>
                <w:bCs/>
                <w:sz w:val="22"/>
                <w:szCs w:val="22"/>
                <w:lang w:val="en-IE"/>
              </w:rPr>
              <w:t xml:space="preserve"> 1x only</w:t>
            </w:r>
            <w:r w:rsidR="00880358" w:rsidRPr="00880358">
              <w:rPr>
                <w:rFonts w:asciiTheme="minorHAnsi" w:hAnsiTheme="minorHAnsi" w:cs="Arial"/>
                <w:b/>
                <w:bCs/>
                <w:sz w:val="22"/>
                <w:szCs w:val="22"/>
                <w:lang w:val="en-IE"/>
              </w:rPr>
              <w:t>)</w:t>
            </w:r>
            <w:r w:rsidR="00880358" w:rsidRPr="00215878">
              <w:rPr>
                <w:rFonts w:asciiTheme="minorHAnsi" w:hAnsiTheme="minorHAnsi" w:cs="Arial"/>
                <w:sz w:val="22"/>
                <w:szCs w:val="22"/>
                <w:lang w:val="en-IE"/>
              </w:rPr>
              <w:t xml:space="preserve"> applicable </w:t>
            </w:r>
            <w:r w:rsidR="00880358" w:rsidRPr="00880358">
              <w:rPr>
                <w:rFonts w:asciiTheme="minorHAnsi" w:hAnsiTheme="minorHAnsi" w:cs="Arial"/>
                <w:b/>
                <w:bCs/>
                <w:sz w:val="22"/>
                <w:szCs w:val="22"/>
                <w:lang w:val="en-IE"/>
              </w:rPr>
              <w:t>during the Transitional Period</w:t>
            </w:r>
            <w:r w:rsidR="00880358" w:rsidRPr="00215878">
              <w:rPr>
                <w:rFonts w:asciiTheme="minorHAnsi" w:hAnsiTheme="minorHAnsi" w:cs="Arial"/>
                <w:sz w:val="22"/>
                <w:szCs w:val="22"/>
                <w:lang w:val="en-IE"/>
              </w:rPr>
              <w:t>, to enable the DOWNGRADING of the NCTS-P5 messages to the NCTS-P4 format</w:t>
            </w:r>
            <w:r w:rsidR="002147EA" w:rsidRPr="00215878">
              <w:rPr>
                <w:rFonts w:asciiTheme="minorHAnsi" w:hAnsiTheme="minorHAnsi" w:cs="Arial"/>
                <w:sz w:val="22"/>
                <w:szCs w:val="22"/>
                <w:lang w:val="en-IE"/>
              </w:rPr>
              <w:t>.</w:t>
            </w:r>
            <w:r w:rsidR="002147EA">
              <w:rPr>
                <w:rFonts w:asciiTheme="minorHAnsi" w:hAnsiTheme="minorHAnsi" w:cs="Arial"/>
                <w:b/>
                <w:bCs/>
                <w:sz w:val="22"/>
                <w:szCs w:val="22"/>
                <w:lang w:val="en-IE"/>
              </w:rPr>
              <w:t xml:space="preserve"> </w:t>
            </w:r>
          </w:p>
          <w:p w14:paraId="2B082D54" w14:textId="77777777" w:rsidR="002147EA" w:rsidRDefault="002147EA" w:rsidP="00D7650B">
            <w:pPr>
              <w:rPr>
                <w:rFonts w:asciiTheme="minorHAnsi" w:hAnsiTheme="minorHAnsi" w:cs="Arial"/>
                <w:sz w:val="22"/>
                <w:szCs w:val="22"/>
                <w:lang w:val="en-IE"/>
              </w:rPr>
            </w:pPr>
          </w:p>
          <w:p w14:paraId="71D4AD8C" w14:textId="60DA6D25" w:rsidR="00D7650B" w:rsidRDefault="00D7650B" w:rsidP="00D7650B">
            <w:pPr>
              <w:rPr>
                <w:rFonts w:asciiTheme="minorHAnsi" w:hAnsiTheme="minorHAnsi" w:cs="Arial"/>
                <w:sz w:val="22"/>
                <w:szCs w:val="22"/>
                <w:lang w:val="en-IE"/>
              </w:rPr>
            </w:pPr>
          </w:p>
          <w:p w14:paraId="232FC37B" w14:textId="3630D4CC" w:rsidR="00017786" w:rsidRDefault="00880358" w:rsidP="00A57318">
            <w:pPr>
              <w:rPr>
                <w:rFonts w:asciiTheme="minorHAnsi" w:hAnsiTheme="minorHAnsi" w:cs="Arial"/>
                <w:sz w:val="22"/>
                <w:szCs w:val="22"/>
                <w:lang w:val="en-US"/>
              </w:rPr>
            </w:pPr>
            <w:r>
              <w:rPr>
                <w:rFonts w:asciiTheme="minorHAnsi" w:hAnsiTheme="minorHAnsi" w:cs="Arial"/>
                <w:sz w:val="22"/>
                <w:szCs w:val="22"/>
                <w:lang w:val="en-IE"/>
              </w:rPr>
              <w:t>As illustrated below with an extract of the CC015C from DDNTA Appendix Q2:</w:t>
            </w:r>
          </w:p>
          <w:p w14:paraId="1CA4BCD1" w14:textId="54A2C7B8" w:rsidR="00017786" w:rsidRDefault="00017786" w:rsidP="00A57318">
            <w:pPr>
              <w:rPr>
                <w:rFonts w:asciiTheme="minorHAnsi" w:hAnsiTheme="minorHAnsi" w:cs="Arial"/>
                <w:sz w:val="22"/>
                <w:szCs w:val="22"/>
                <w:lang w:val="en-US"/>
              </w:rPr>
            </w:pPr>
            <w:r>
              <w:rPr>
                <w:noProof/>
              </w:rPr>
              <w:drawing>
                <wp:inline distT="0" distB="0" distL="0" distR="0" wp14:anchorId="26DF84C6" wp14:editId="0649B49E">
                  <wp:extent cx="5819140" cy="668020"/>
                  <wp:effectExtent l="152400" t="152400" r="353060" b="3606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819140" cy="668020"/>
                          </a:xfrm>
                          <a:prstGeom prst="rect">
                            <a:avLst/>
                          </a:prstGeom>
                          <a:ln>
                            <a:noFill/>
                          </a:ln>
                          <a:effectLst>
                            <a:outerShdw blurRad="292100" dist="139700" dir="2700000" algn="tl" rotWithShape="0">
                              <a:srgbClr val="333333">
                                <a:alpha val="65000"/>
                              </a:srgbClr>
                            </a:outerShdw>
                          </a:effectLst>
                        </pic:spPr>
                      </pic:pic>
                    </a:graphicData>
                  </a:graphic>
                </wp:inline>
              </w:drawing>
            </w:r>
          </w:p>
          <w:p w14:paraId="078B278A" w14:textId="3B0982A2" w:rsidR="00017786" w:rsidRDefault="00880358" w:rsidP="00A57318">
            <w:pPr>
              <w:rPr>
                <w:rFonts w:asciiTheme="minorHAnsi" w:hAnsiTheme="minorHAnsi" w:cstheme="minorHAnsi"/>
                <w:bCs/>
                <w:sz w:val="22"/>
                <w:szCs w:val="22"/>
                <w:lang w:val="en-IE"/>
              </w:rPr>
            </w:pPr>
            <w:r>
              <w:rPr>
                <w:rFonts w:asciiTheme="minorHAnsi" w:hAnsiTheme="minorHAnsi" w:cs="Arial"/>
                <w:sz w:val="22"/>
                <w:szCs w:val="22"/>
                <w:lang w:val="en-US"/>
              </w:rPr>
              <w:t xml:space="preserve">Each HOUSE CONSIGNMENT can include </w:t>
            </w:r>
            <w:r w:rsidR="00646447">
              <w:rPr>
                <w:rFonts w:asciiTheme="minorHAnsi" w:hAnsiTheme="minorHAnsi" w:cs="Arial"/>
                <w:sz w:val="22"/>
                <w:szCs w:val="22"/>
                <w:lang w:val="en-US"/>
              </w:rPr>
              <w:t>up to</w:t>
            </w:r>
            <w:r>
              <w:rPr>
                <w:rFonts w:asciiTheme="minorHAnsi" w:hAnsiTheme="minorHAnsi" w:cs="Arial"/>
                <w:sz w:val="22"/>
                <w:szCs w:val="22"/>
                <w:lang w:val="en-US"/>
              </w:rPr>
              <w:t xml:space="preserve"> 999x</w:t>
            </w:r>
            <w:r w:rsidR="00017786">
              <w:rPr>
                <w:rFonts w:asciiTheme="minorHAnsi" w:hAnsiTheme="minorHAnsi" w:cs="Arial"/>
                <w:sz w:val="22"/>
                <w:szCs w:val="22"/>
                <w:lang w:val="en-US"/>
              </w:rPr>
              <w:t xml:space="preserve"> </w:t>
            </w:r>
            <w:r w:rsidR="00017786" w:rsidRPr="00215878">
              <w:rPr>
                <w:rFonts w:asciiTheme="minorHAnsi" w:hAnsiTheme="minorHAnsi" w:cstheme="minorHAnsi"/>
                <w:b/>
                <w:i/>
                <w:sz w:val="22"/>
                <w:szCs w:val="22"/>
                <w:lang w:val="en-IE"/>
              </w:rPr>
              <w:t>/*/Consignment/House Consignment/Consignment Item</w:t>
            </w:r>
            <w:r>
              <w:rPr>
                <w:rFonts w:asciiTheme="minorHAnsi" w:hAnsiTheme="minorHAnsi" w:cstheme="minorHAnsi"/>
                <w:b/>
                <w:i/>
                <w:iCs/>
                <w:sz w:val="22"/>
                <w:szCs w:val="22"/>
                <w:lang w:val="en-IE"/>
              </w:rPr>
              <w:t>,</w:t>
            </w:r>
            <w:r w:rsidR="00017786">
              <w:rPr>
                <w:rFonts w:asciiTheme="minorHAnsi" w:hAnsiTheme="minorHAnsi" w:cstheme="minorHAnsi"/>
                <w:bCs/>
                <w:sz w:val="22"/>
                <w:szCs w:val="22"/>
                <w:lang w:val="en-IE"/>
              </w:rPr>
              <w:t xml:space="preserve"> </w:t>
            </w:r>
            <w:r>
              <w:rPr>
                <w:rFonts w:asciiTheme="minorHAnsi" w:hAnsiTheme="minorHAnsi" w:cstheme="minorHAnsi"/>
                <w:bCs/>
                <w:sz w:val="22"/>
                <w:szCs w:val="22"/>
                <w:lang w:val="en-IE"/>
              </w:rPr>
              <w:t xml:space="preserve">with </w:t>
            </w:r>
            <w:r w:rsidR="00017786">
              <w:rPr>
                <w:rFonts w:asciiTheme="minorHAnsi" w:hAnsiTheme="minorHAnsi" w:cstheme="minorHAnsi"/>
                <w:bCs/>
                <w:sz w:val="22"/>
                <w:szCs w:val="22"/>
                <w:lang w:val="en-IE"/>
              </w:rPr>
              <w:t>the</w:t>
            </w:r>
            <w:r>
              <w:rPr>
                <w:rFonts w:asciiTheme="minorHAnsi" w:hAnsiTheme="minorHAnsi" w:cstheme="minorHAnsi"/>
                <w:bCs/>
                <w:sz w:val="22"/>
                <w:szCs w:val="22"/>
                <w:lang w:val="en-IE"/>
              </w:rPr>
              <w:t xml:space="preserve"> important limitation that the total number of Goods Items in the Transit declaration is restricted to </w:t>
            </w:r>
            <w:r w:rsidRPr="00215878">
              <w:rPr>
                <w:rFonts w:asciiTheme="minorHAnsi" w:hAnsiTheme="minorHAnsi" w:cstheme="minorHAnsi"/>
                <w:b/>
                <w:sz w:val="22"/>
                <w:szCs w:val="22"/>
                <w:lang w:val="en-IE"/>
              </w:rPr>
              <w:t>1999x</w:t>
            </w:r>
            <w:r w:rsidRPr="00880358">
              <w:rPr>
                <w:rFonts w:asciiTheme="minorHAnsi" w:hAnsiTheme="minorHAnsi" w:cstheme="minorHAnsi"/>
                <w:bCs/>
                <w:sz w:val="22"/>
                <w:szCs w:val="22"/>
                <w:lang w:val="en-IE"/>
              </w:rPr>
              <w:t>,</w:t>
            </w:r>
            <w:r>
              <w:rPr>
                <w:rFonts w:asciiTheme="minorHAnsi" w:hAnsiTheme="minorHAnsi" w:cstheme="minorHAnsi"/>
                <w:bCs/>
                <w:sz w:val="22"/>
                <w:szCs w:val="22"/>
                <w:lang w:val="en-IE"/>
              </w:rPr>
              <w:t xml:space="preserve"> as document by the Guideline G0005 that says:</w:t>
            </w:r>
          </w:p>
          <w:p w14:paraId="336A5B8A" w14:textId="77777777" w:rsidR="002E2317" w:rsidRDefault="002E2317" w:rsidP="00A57318">
            <w:pPr>
              <w:rPr>
                <w:rFonts w:asciiTheme="minorHAnsi" w:hAnsiTheme="minorHAnsi" w:cstheme="minorHAnsi"/>
                <w:bCs/>
                <w:sz w:val="22"/>
                <w:szCs w:val="22"/>
                <w:lang w:val="en-IE"/>
              </w:rPr>
            </w:pPr>
          </w:p>
          <w:p w14:paraId="4A857A1F" w14:textId="1C5C8C17" w:rsidR="00880358" w:rsidRPr="00215878" w:rsidRDefault="00880358" w:rsidP="00880358">
            <w:pPr>
              <w:ind w:left="720"/>
              <w:rPr>
                <w:rFonts w:asciiTheme="minorHAnsi" w:hAnsiTheme="minorHAnsi" w:cstheme="minorHAnsi"/>
                <w:b/>
                <w:i/>
                <w:sz w:val="22"/>
                <w:szCs w:val="22"/>
                <w:lang w:val="en-IE"/>
              </w:rPr>
            </w:pPr>
            <w:r w:rsidRPr="00215878">
              <w:rPr>
                <w:rFonts w:asciiTheme="minorHAnsi" w:hAnsiTheme="minorHAnsi" w:cstheme="minorHAnsi"/>
                <w:b/>
                <w:i/>
                <w:sz w:val="22"/>
                <w:szCs w:val="22"/>
                <w:lang w:val="en-IE"/>
              </w:rPr>
              <w:t>Functional description:</w:t>
            </w:r>
          </w:p>
          <w:p w14:paraId="6EDF29BC" w14:textId="72087BE2" w:rsidR="00880358" w:rsidRPr="00215878" w:rsidRDefault="00880358" w:rsidP="00215878">
            <w:pPr>
              <w:ind w:left="720"/>
              <w:rPr>
                <w:rFonts w:asciiTheme="minorHAnsi" w:hAnsiTheme="minorHAnsi" w:cstheme="minorHAnsi"/>
                <w:i/>
                <w:sz w:val="22"/>
                <w:szCs w:val="22"/>
                <w:lang w:val="en-IE"/>
              </w:rPr>
            </w:pPr>
            <w:r w:rsidRPr="00215878">
              <w:rPr>
                <w:rFonts w:asciiTheme="minorHAnsi" w:hAnsiTheme="minorHAnsi" w:cstheme="minorHAnsi"/>
                <w:i/>
                <w:sz w:val="22"/>
                <w:szCs w:val="22"/>
                <w:lang w:val="en-IE"/>
              </w:rPr>
              <w:t>The maximum value is 1999 as defined in the XSD pattern.</w:t>
            </w:r>
          </w:p>
          <w:p w14:paraId="191767B4" w14:textId="31F219BE" w:rsidR="00017786" w:rsidRDefault="00017786" w:rsidP="00A57318">
            <w:pPr>
              <w:rPr>
                <w:rFonts w:asciiTheme="minorHAnsi" w:hAnsiTheme="minorHAnsi" w:cstheme="minorHAnsi"/>
                <w:bCs/>
                <w:sz w:val="22"/>
                <w:szCs w:val="22"/>
                <w:lang w:val="en-IE"/>
              </w:rPr>
            </w:pPr>
          </w:p>
          <w:p w14:paraId="2FD24E17" w14:textId="661FC998" w:rsidR="00017786" w:rsidRDefault="00017786" w:rsidP="00A57318">
            <w:pPr>
              <w:rPr>
                <w:rFonts w:asciiTheme="minorHAnsi" w:hAnsiTheme="minorHAnsi" w:cstheme="minorHAnsi"/>
                <w:bCs/>
                <w:sz w:val="22"/>
                <w:szCs w:val="22"/>
                <w:lang w:val="en-IE"/>
              </w:rPr>
            </w:pPr>
            <w:r>
              <w:rPr>
                <w:rFonts w:asciiTheme="minorHAnsi" w:hAnsiTheme="minorHAnsi" w:cstheme="minorHAnsi"/>
                <w:bCs/>
                <w:sz w:val="22"/>
                <w:szCs w:val="22"/>
                <w:lang w:val="en-IE"/>
              </w:rPr>
              <w:t>Extract from CC015C:</w:t>
            </w:r>
          </w:p>
          <w:p w14:paraId="6C85B3FF" w14:textId="60571E11" w:rsidR="00880358" w:rsidRDefault="00880358" w:rsidP="00A57318">
            <w:pPr>
              <w:rPr>
                <w:rFonts w:asciiTheme="minorHAnsi" w:hAnsiTheme="minorHAnsi" w:cstheme="minorHAnsi"/>
                <w:bCs/>
                <w:sz w:val="22"/>
                <w:szCs w:val="22"/>
                <w:lang w:val="en-IE"/>
              </w:rPr>
            </w:pPr>
          </w:p>
          <w:p w14:paraId="29D7BB9D" w14:textId="77777777" w:rsidR="000651F3" w:rsidRPr="00215878" w:rsidRDefault="000651F3" w:rsidP="00880358">
            <w:pPr>
              <w:ind w:left="720"/>
              <w:rPr>
                <w:rFonts w:asciiTheme="minorHAnsi" w:hAnsiTheme="minorHAnsi" w:cstheme="minorHAnsi"/>
                <w:sz w:val="22"/>
                <w:szCs w:val="22"/>
                <w:lang w:val="en-IE"/>
              </w:rPr>
            </w:pPr>
            <w:r w:rsidRPr="00215878">
              <w:rPr>
                <w:rFonts w:asciiTheme="minorHAnsi" w:hAnsiTheme="minorHAnsi" w:cstheme="minorHAnsi"/>
                <w:sz w:val="22"/>
                <w:szCs w:val="22"/>
                <w:lang w:val="en-IE"/>
              </w:rPr>
              <w:t>(…)</w:t>
            </w:r>
          </w:p>
          <w:p w14:paraId="53346D40" w14:textId="19E449EE" w:rsidR="00880358" w:rsidRPr="00880358" w:rsidRDefault="00880358" w:rsidP="00215878">
            <w:pPr>
              <w:ind w:left="720"/>
              <w:rPr>
                <w:rFonts w:asciiTheme="minorHAnsi" w:hAnsiTheme="minorHAnsi" w:cstheme="minorHAnsi"/>
                <w:bCs/>
                <w:sz w:val="22"/>
                <w:szCs w:val="22"/>
                <w:lang w:val="en-IE"/>
              </w:rPr>
            </w:pPr>
            <w:r w:rsidRPr="00215878">
              <w:rPr>
                <w:rFonts w:asciiTheme="minorHAnsi" w:hAnsiTheme="minorHAnsi" w:cstheme="minorHAnsi"/>
                <w:b/>
                <w:sz w:val="22"/>
                <w:szCs w:val="22"/>
                <w:lang w:val="en-IE"/>
              </w:rPr>
              <w:t>CONSIGNMENT ITEM</w:t>
            </w:r>
            <w:r w:rsidR="000651F3" w:rsidRPr="00880358">
              <w:rPr>
                <w:rFonts w:asciiTheme="minorHAnsi" w:hAnsiTheme="minorHAnsi" w:cstheme="minorHAnsi"/>
                <w:bCs/>
                <w:sz w:val="22"/>
                <w:szCs w:val="22"/>
                <w:lang w:val="en-IE"/>
              </w:rPr>
              <w:tab/>
            </w:r>
            <w:r w:rsidRPr="00880358">
              <w:rPr>
                <w:rFonts w:asciiTheme="minorHAnsi" w:hAnsiTheme="minorHAnsi" w:cstheme="minorHAnsi"/>
                <w:bCs/>
                <w:sz w:val="22"/>
                <w:szCs w:val="22"/>
                <w:lang w:val="en-IE"/>
              </w:rPr>
              <w:tab/>
            </w:r>
            <w:r w:rsidRPr="00215878">
              <w:rPr>
                <w:rFonts w:asciiTheme="minorHAnsi" w:hAnsiTheme="minorHAnsi" w:cstheme="minorHAnsi"/>
                <w:b/>
                <w:sz w:val="22"/>
                <w:szCs w:val="22"/>
                <w:lang w:val="en-IE"/>
              </w:rPr>
              <w:t>999x</w:t>
            </w:r>
            <w:r w:rsidRPr="00880358">
              <w:rPr>
                <w:rFonts w:asciiTheme="minorHAnsi" w:hAnsiTheme="minorHAnsi" w:cstheme="minorHAnsi"/>
                <w:bCs/>
                <w:sz w:val="22"/>
                <w:szCs w:val="22"/>
                <w:lang w:val="en-IE"/>
              </w:rPr>
              <w:tab/>
              <w:t>R</w:t>
            </w:r>
            <w:r w:rsidRPr="00880358">
              <w:rPr>
                <w:rFonts w:asciiTheme="minorHAnsi" w:hAnsiTheme="minorHAnsi" w:cstheme="minorHAnsi"/>
                <w:bCs/>
                <w:sz w:val="22"/>
                <w:szCs w:val="22"/>
                <w:lang w:val="en-IE"/>
              </w:rPr>
              <w:tab/>
            </w:r>
            <w:r w:rsidRPr="00880358">
              <w:rPr>
                <w:rFonts w:asciiTheme="minorHAnsi" w:hAnsiTheme="minorHAnsi" w:cstheme="minorHAnsi"/>
                <w:bCs/>
                <w:sz w:val="22"/>
                <w:szCs w:val="22"/>
                <w:lang w:val="en-IE"/>
              </w:rPr>
              <w:tab/>
            </w:r>
            <w:r w:rsidRPr="00880358">
              <w:rPr>
                <w:rFonts w:asciiTheme="minorHAnsi" w:hAnsiTheme="minorHAnsi" w:cstheme="minorHAnsi"/>
                <w:bCs/>
                <w:sz w:val="22"/>
                <w:szCs w:val="22"/>
                <w:lang w:val="en-IE"/>
              </w:rPr>
              <w:tab/>
              <w:t>G0071</w:t>
            </w:r>
          </w:p>
          <w:p w14:paraId="1D50060C" w14:textId="7DCA6C90" w:rsidR="00880358" w:rsidRPr="00880358" w:rsidRDefault="00880358" w:rsidP="00215878">
            <w:pPr>
              <w:ind w:left="720"/>
              <w:rPr>
                <w:rFonts w:asciiTheme="minorHAnsi" w:hAnsiTheme="minorHAnsi" w:cstheme="minorHAnsi"/>
                <w:bCs/>
                <w:sz w:val="22"/>
                <w:szCs w:val="22"/>
                <w:lang w:val="en-IE"/>
              </w:rPr>
            </w:pPr>
            <w:r w:rsidRPr="00880358">
              <w:rPr>
                <w:rFonts w:asciiTheme="minorHAnsi" w:hAnsiTheme="minorHAnsi" w:cstheme="minorHAnsi"/>
                <w:bCs/>
                <w:sz w:val="22"/>
                <w:szCs w:val="22"/>
                <w:lang w:val="en-IE"/>
              </w:rPr>
              <w:t>Goods item number</w:t>
            </w:r>
            <w:r w:rsidRPr="00880358">
              <w:rPr>
                <w:rFonts w:asciiTheme="minorHAnsi" w:hAnsiTheme="minorHAnsi" w:cstheme="minorHAnsi"/>
                <w:bCs/>
                <w:sz w:val="22"/>
                <w:szCs w:val="22"/>
                <w:lang w:val="en-IE"/>
              </w:rPr>
              <w:tab/>
            </w:r>
            <w:r w:rsidRPr="00880358">
              <w:rPr>
                <w:rFonts w:asciiTheme="minorHAnsi" w:hAnsiTheme="minorHAnsi" w:cstheme="minorHAnsi"/>
                <w:bCs/>
                <w:sz w:val="22"/>
                <w:szCs w:val="22"/>
                <w:lang w:val="en-IE"/>
              </w:rPr>
              <w:tab/>
            </w:r>
            <w:r w:rsidRPr="00880358">
              <w:rPr>
                <w:rFonts w:asciiTheme="minorHAnsi" w:hAnsiTheme="minorHAnsi" w:cstheme="minorHAnsi"/>
                <w:bCs/>
                <w:sz w:val="22"/>
                <w:szCs w:val="22"/>
                <w:lang w:val="en-IE"/>
              </w:rPr>
              <w:tab/>
              <w:t>R</w:t>
            </w:r>
            <w:r w:rsidRPr="00880358">
              <w:rPr>
                <w:rFonts w:asciiTheme="minorHAnsi" w:hAnsiTheme="minorHAnsi" w:cstheme="minorHAnsi"/>
                <w:bCs/>
                <w:sz w:val="22"/>
                <w:szCs w:val="22"/>
                <w:lang w:val="en-IE"/>
              </w:rPr>
              <w:tab/>
              <w:t>n..5</w:t>
            </w:r>
            <w:r w:rsidRPr="00880358">
              <w:rPr>
                <w:rFonts w:asciiTheme="minorHAnsi" w:hAnsiTheme="minorHAnsi" w:cstheme="minorHAnsi"/>
                <w:bCs/>
                <w:sz w:val="22"/>
                <w:szCs w:val="22"/>
                <w:lang w:val="en-IE"/>
              </w:rPr>
              <w:tab/>
            </w:r>
            <w:r w:rsidRPr="00880358">
              <w:rPr>
                <w:rFonts w:asciiTheme="minorHAnsi" w:hAnsiTheme="minorHAnsi" w:cstheme="minorHAnsi"/>
                <w:bCs/>
                <w:sz w:val="22"/>
                <w:szCs w:val="22"/>
                <w:lang w:val="en-IE"/>
              </w:rPr>
              <w:tab/>
              <w:t>G0072, R0988</w:t>
            </w:r>
          </w:p>
          <w:p w14:paraId="2204AD03" w14:textId="6B95DD49" w:rsidR="00880358" w:rsidRPr="00880358" w:rsidRDefault="00880358" w:rsidP="00215878">
            <w:pPr>
              <w:ind w:left="720"/>
              <w:rPr>
                <w:rFonts w:asciiTheme="minorHAnsi" w:hAnsiTheme="minorHAnsi" w:cstheme="minorHAnsi"/>
                <w:bCs/>
                <w:sz w:val="22"/>
                <w:szCs w:val="22"/>
                <w:lang w:val="en-IE"/>
              </w:rPr>
            </w:pPr>
            <w:r w:rsidRPr="00215878">
              <w:rPr>
                <w:rFonts w:asciiTheme="minorHAnsi" w:hAnsiTheme="minorHAnsi" w:cstheme="minorHAnsi"/>
                <w:b/>
                <w:sz w:val="22"/>
                <w:szCs w:val="22"/>
                <w:lang w:val="en-IE"/>
              </w:rPr>
              <w:t>Declaration goods item number</w:t>
            </w:r>
            <w:r w:rsidRPr="00880358">
              <w:rPr>
                <w:rFonts w:asciiTheme="minorHAnsi" w:hAnsiTheme="minorHAnsi" w:cstheme="minorHAnsi"/>
                <w:bCs/>
                <w:sz w:val="22"/>
                <w:szCs w:val="22"/>
                <w:lang w:val="en-IE"/>
              </w:rPr>
              <w:tab/>
              <w:t>R</w:t>
            </w:r>
            <w:r w:rsidRPr="00880358">
              <w:rPr>
                <w:rFonts w:asciiTheme="minorHAnsi" w:hAnsiTheme="minorHAnsi" w:cstheme="minorHAnsi"/>
                <w:bCs/>
                <w:sz w:val="22"/>
                <w:szCs w:val="22"/>
                <w:lang w:val="en-IE"/>
              </w:rPr>
              <w:tab/>
              <w:t>n..5</w:t>
            </w:r>
            <w:r w:rsidRPr="00880358">
              <w:rPr>
                <w:rFonts w:asciiTheme="minorHAnsi" w:hAnsiTheme="minorHAnsi" w:cstheme="minorHAnsi"/>
                <w:bCs/>
                <w:sz w:val="22"/>
                <w:szCs w:val="22"/>
                <w:lang w:val="en-IE"/>
              </w:rPr>
              <w:tab/>
            </w:r>
            <w:r w:rsidRPr="00880358">
              <w:rPr>
                <w:rFonts w:asciiTheme="minorHAnsi" w:hAnsiTheme="minorHAnsi" w:cstheme="minorHAnsi"/>
                <w:bCs/>
                <w:sz w:val="22"/>
                <w:szCs w:val="22"/>
                <w:lang w:val="en-IE"/>
              </w:rPr>
              <w:tab/>
            </w:r>
            <w:r w:rsidRPr="00215878">
              <w:rPr>
                <w:rFonts w:asciiTheme="minorHAnsi" w:hAnsiTheme="minorHAnsi" w:cstheme="minorHAnsi"/>
                <w:b/>
                <w:sz w:val="22"/>
                <w:szCs w:val="22"/>
                <w:lang w:val="en-IE"/>
              </w:rPr>
              <w:t>G0005</w:t>
            </w:r>
            <w:r w:rsidRPr="00880358">
              <w:rPr>
                <w:rFonts w:asciiTheme="minorHAnsi" w:hAnsiTheme="minorHAnsi" w:cstheme="minorHAnsi"/>
                <w:bCs/>
                <w:sz w:val="22"/>
                <w:szCs w:val="22"/>
                <w:lang w:val="en-IE"/>
              </w:rPr>
              <w:t>, R0007</w:t>
            </w:r>
          </w:p>
          <w:p w14:paraId="092969B1" w14:textId="2D4D1560" w:rsidR="00880358" w:rsidRDefault="00880358" w:rsidP="00880358">
            <w:pPr>
              <w:ind w:left="720"/>
              <w:rPr>
                <w:rFonts w:asciiTheme="minorHAnsi" w:hAnsiTheme="minorHAnsi" w:cstheme="minorHAnsi"/>
                <w:bCs/>
                <w:sz w:val="22"/>
                <w:szCs w:val="22"/>
                <w:lang w:val="en-IE"/>
              </w:rPr>
            </w:pPr>
            <w:r w:rsidRPr="00880358">
              <w:rPr>
                <w:rFonts w:asciiTheme="minorHAnsi" w:hAnsiTheme="minorHAnsi" w:cstheme="minorHAnsi"/>
                <w:bCs/>
                <w:sz w:val="22"/>
                <w:szCs w:val="22"/>
                <w:lang w:val="en-IE"/>
              </w:rPr>
              <w:t>Declaration type</w:t>
            </w:r>
            <w:r w:rsidRPr="00880358">
              <w:rPr>
                <w:rFonts w:asciiTheme="minorHAnsi" w:hAnsiTheme="minorHAnsi" w:cstheme="minorHAnsi"/>
                <w:bCs/>
                <w:sz w:val="22"/>
                <w:szCs w:val="22"/>
                <w:lang w:val="en-IE"/>
              </w:rPr>
              <w:tab/>
            </w:r>
            <w:r w:rsidRPr="00880358">
              <w:rPr>
                <w:rFonts w:asciiTheme="minorHAnsi" w:hAnsiTheme="minorHAnsi" w:cstheme="minorHAnsi"/>
                <w:bCs/>
                <w:sz w:val="22"/>
                <w:szCs w:val="22"/>
                <w:lang w:val="en-IE"/>
              </w:rPr>
              <w:tab/>
            </w:r>
            <w:r w:rsidRPr="00880358">
              <w:rPr>
                <w:rFonts w:asciiTheme="minorHAnsi" w:hAnsiTheme="minorHAnsi" w:cstheme="minorHAnsi"/>
                <w:bCs/>
                <w:sz w:val="22"/>
                <w:szCs w:val="22"/>
                <w:lang w:val="en-IE"/>
              </w:rPr>
              <w:tab/>
              <w:t>D</w:t>
            </w:r>
            <w:r w:rsidRPr="00880358">
              <w:rPr>
                <w:rFonts w:asciiTheme="minorHAnsi" w:hAnsiTheme="minorHAnsi" w:cstheme="minorHAnsi"/>
                <w:bCs/>
                <w:sz w:val="22"/>
                <w:szCs w:val="22"/>
                <w:lang w:val="en-IE"/>
              </w:rPr>
              <w:tab/>
              <w:t>an..5</w:t>
            </w:r>
            <w:r w:rsidRPr="00880358">
              <w:rPr>
                <w:rFonts w:asciiTheme="minorHAnsi" w:hAnsiTheme="minorHAnsi" w:cstheme="minorHAnsi"/>
                <w:bCs/>
                <w:sz w:val="22"/>
                <w:szCs w:val="22"/>
                <w:lang w:val="en-IE"/>
              </w:rPr>
              <w:tab/>
              <w:t>CL232</w:t>
            </w:r>
            <w:r w:rsidRPr="00880358">
              <w:rPr>
                <w:rFonts w:asciiTheme="minorHAnsi" w:hAnsiTheme="minorHAnsi" w:cstheme="minorHAnsi"/>
                <w:bCs/>
                <w:sz w:val="22"/>
                <w:szCs w:val="22"/>
                <w:lang w:val="en-IE"/>
              </w:rPr>
              <w:tab/>
              <w:t>B1922, C0045, R0507, R0601, R0909</w:t>
            </w:r>
          </w:p>
          <w:p w14:paraId="0139DE18" w14:textId="75A85F48" w:rsidR="000651F3" w:rsidRDefault="000651F3" w:rsidP="00215878">
            <w:pPr>
              <w:ind w:left="720"/>
              <w:rPr>
                <w:rFonts w:asciiTheme="minorHAnsi" w:hAnsiTheme="minorHAnsi" w:cstheme="minorHAnsi"/>
                <w:bCs/>
                <w:sz w:val="22"/>
                <w:szCs w:val="22"/>
                <w:lang w:val="en-IE"/>
              </w:rPr>
            </w:pPr>
            <w:r>
              <w:rPr>
                <w:rFonts w:asciiTheme="minorHAnsi" w:hAnsiTheme="minorHAnsi" w:cstheme="minorHAnsi"/>
                <w:bCs/>
                <w:sz w:val="22"/>
                <w:szCs w:val="22"/>
                <w:lang w:val="en-IE"/>
              </w:rPr>
              <w:t>(…)</w:t>
            </w:r>
          </w:p>
          <w:p w14:paraId="4CABCDCD" w14:textId="4903337D" w:rsidR="00017786" w:rsidRDefault="00017786" w:rsidP="00A57318">
            <w:pPr>
              <w:rPr>
                <w:rFonts w:asciiTheme="minorHAnsi" w:hAnsiTheme="minorHAnsi" w:cstheme="minorHAnsi"/>
                <w:bCs/>
                <w:sz w:val="22"/>
                <w:szCs w:val="22"/>
                <w:lang w:val="en-IE"/>
              </w:rPr>
            </w:pPr>
            <w:r>
              <w:rPr>
                <w:rFonts w:asciiTheme="minorHAnsi" w:hAnsiTheme="minorHAnsi" w:cstheme="minorHAnsi"/>
                <w:bCs/>
                <w:sz w:val="22"/>
                <w:szCs w:val="22"/>
                <w:lang w:val="en-IE"/>
              </w:rPr>
              <w:t xml:space="preserve"> </w:t>
            </w:r>
          </w:p>
          <w:p w14:paraId="6F7C322D" w14:textId="390D83E9" w:rsidR="000651F3" w:rsidRDefault="0028501D" w:rsidP="00A57318">
            <w:pPr>
              <w:rPr>
                <w:rFonts w:asciiTheme="minorHAnsi" w:hAnsiTheme="minorHAnsi" w:cs="Arial"/>
                <w:sz w:val="22"/>
                <w:szCs w:val="22"/>
                <w:lang w:val="en-US"/>
              </w:rPr>
            </w:pPr>
            <w:r>
              <w:rPr>
                <w:rFonts w:asciiTheme="minorHAnsi" w:hAnsiTheme="minorHAnsi" w:cs="Arial"/>
                <w:sz w:val="22"/>
                <w:szCs w:val="22"/>
                <w:lang w:val="en-US"/>
              </w:rPr>
              <w:t xml:space="preserve">Taking into consideration the above </w:t>
            </w:r>
            <w:r w:rsidR="00AD5654">
              <w:rPr>
                <w:rFonts w:asciiTheme="minorHAnsi" w:hAnsiTheme="minorHAnsi" w:cs="Arial"/>
                <w:sz w:val="22"/>
                <w:szCs w:val="22"/>
                <w:lang w:val="en-US"/>
              </w:rPr>
              <w:t>cardinalities</w:t>
            </w:r>
            <w:r w:rsidR="000651F3">
              <w:rPr>
                <w:rFonts w:asciiTheme="minorHAnsi" w:hAnsiTheme="minorHAnsi" w:cs="Arial"/>
                <w:sz w:val="22"/>
                <w:szCs w:val="22"/>
                <w:lang w:val="en-US"/>
              </w:rPr>
              <w:t>,</w:t>
            </w:r>
            <w:r w:rsidR="00A57318">
              <w:rPr>
                <w:rFonts w:asciiTheme="minorHAnsi" w:hAnsiTheme="minorHAnsi" w:cs="Arial"/>
                <w:sz w:val="22"/>
                <w:szCs w:val="22"/>
                <w:lang w:val="en-US"/>
              </w:rPr>
              <w:t xml:space="preserve"> </w:t>
            </w:r>
            <w:r w:rsidR="003471DA">
              <w:rPr>
                <w:rFonts w:asciiTheme="minorHAnsi" w:hAnsiTheme="minorHAnsi" w:cs="Arial"/>
                <w:sz w:val="22"/>
                <w:szCs w:val="22"/>
                <w:lang w:val="en-US"/>
              </w:rPr>
              <w:t xml:space="preserve">the </w:t>
            </w:r>
            <w:r w:rsidR="000651F3">
              <w:rPr>
                <w:rFonts w:asciiTheme="minorHAnsi" w:hAnsiTheme="minorHAnsi" w:cs="Arial"/>
                <w:sz w:val="22"/>
                <w:szCs w:val="22"/>
                <w:lang w:val="en-US"/>
              </w:rPr>
              <w:t>Traders will be able to lodge declarations:</w:t>
            </w:r>
          </w:p>
          <w:p w14:paraId="29326DF2" w14:textId="7A999D5F" w:rsidR="000651F3" w:rsidRPr="00043A66" w:rsidRDefault="000651F3" w:rsidP="000651F3">
            <w:pPr>
              <w:pStyle w:val="ListParagraph"/>
              <w:numPr>
                <w:ilvl w:val="0"/>
                <w:numId w:val="40"/>
              </w:numPr>
              <w:rPr>
                <w:rFonts w:asciiTheme="minorHAnsi" w:hAnsiTheme="minorHAnsi" w:cs="Arial"/>
                <w:b/>
                <w:bCs/>
                <w:sz w:val="22"/>
                <w:szCs w:val="22"/>
                <w:lang w:val="en-US"/>
              </w:rPr>
            </w:pPr>
            <w:r w:rsidRPr="00043A66">
              <w:rPr>
                <w:rFonts w:asciiTheme="minorHAnsi" w:hAnsiTheme="minorHAnsi" w:cs="Arial"/>
                <w:b/>
                <w:bCs/>
                <w:sz w:val="22"/>
                <w:szCs w:val="22"/>
                <w:lang w:val="en-US"/>
              </w:rPr>
              <w:t>During the Transitional Period:</w:t>
            </w:r>
          </w:p>
          <w:p w14:paraId="76F94BB4" w14:textId="09DDEC12" w:rsidR="000651F3" w:rsidRDefault="000651F3" w:rsidP="000651F3">
            <w:pPr>
              <w:pStyle w:val="ListParagraph"/>
              <w:numPr>
                <w:ilvl w:val="0"/>
                <w:numId w:val="40"/>
              </w:numPr>
              <w:ind w:left="1080"/>
              <w:rPr>
                <w:rFonts w:asciiTheme="minorHAnsi" w:hAnsiTheme="minorHAnsi" w:cs="Arial"/>
                <w:sz w:val="22"/>
                <w:szCs w:val="22"/>
                <w:lang w:val="en-US"/>
              </w:rPr>
            </w:pPr>
            <w:r>
              <w:rPr>
                <w:rFonts w:asciiTheme="minorHAnsi" w:hAnsiTheme="minorHAnsi" w:cs="Arial"/>
                <w:sz w:val="22"/>
                <w:szCs w:val="22"/>
                <w:lang w:val="en-US"/>
              </w:rPr>
              <w:t>One declaration with</w:t>
            </w:r>
            <w:r w:rsidR="002E2317">
              <w:rPr>
                <w:rFonts w:asciiTheme="minorHAnsi" w:hAnsiTheme="minorHAnsi" w:cs="Arial"/>
                <w:sz w:val="22"/>
                <w:szCs w:val="22"/>
                <w:lang w:val="en-US"/>
              </w:rPr>
              <w:t>,</w:t>
            </w:r>
            <w:r>
              <w:rPr>
                <w:rFonts w:asciiTheme="minorHAnsi" w:hAnsiTheme="minorHAnsi" w:cs="Arial"/>
                <w:sz w:val="22"/>
                <w:szCs w:val="22"/>
                <w:lang w:val="en-US"/>
              </w:rPr>
              <w:t xml:space="preserve"> in total:</w:t>
            </w:r>
          </w:p>
          <w:p w14:paraId="0CEFE69E" w14:textId="77777777" w:rsidR="000651F3" w:rsidRDefault="000651F3" w:rsidP="000651F3">
            <w:pPr>
              <w:pStyle w:val="ListParagraph"/>
              <w:numPr>
                <w:ilvl w:val="0"/>
                <w:numId w:val="40"/>
              </w:numPr>
              <w:ind w:left="1440"/>
              <w:rPr>
                <w:rFonts w:asciiTheme="minorHAnsi" w:hAnsiTheme="minorHAnsi" w:cs="Arial"/>
                <w:sz w:val="22"/>
                <w:szCs w:val="22"/>
                <w:lang w:val="en-US"/>
              </w:rPr>
            </w:pPr>
            <w:r>
              <w:rPr>
                <w:rFonts w:asciiTheme="minorHAnsi" w:hAnsiTheme="minorHAnsi" w:cs="Arial"/>
                <w:sz w:val="22"/>
                <w:szCs w:val="22"/>
                <w:lang w:val="en-US"/>
              </w:rPr>
              <w:t xml:space="preserve">999x HCI and </w:t>
            </w:r>
          </w:p>
          <w:p w14:paraId="7CDCA67B" w14:textId="77777777" w:rsidR="000651F3" w:rsidRDefault="000651F3" w:rsidP="000651F3">
            <w:pPr>
              <w:pStyle w:val="ListParagraph"/>
              <w:numPr>
                <w:ilvl w:val="0"/>
                <w:numId w:val="40"/>
              </w:numPr>
              <w:ind w:left="1440"/>
              <w:rPr>
                <w:rFonts w:asciiTheme="minorHAnsi" w:hAnsiTheme="minorHAnsi" w:cs="Arial"/>
                <w:sz w:val="22"/>
                <w:szCs w:val="22"/>
                <w:lang w:val="en-US"/>
              </w:rPr>
            </w:pPr>
            <w:r>
              <w:rPr>
                <w:rFonts w:asciiTheme="minorHAnsi" w:hAnsiTheme="minorHAnsi" w:cs="Arial"/>
                <w:sz w:val="22"/>
                <w:szCs w:val="22"/>
                <w:lang w:val="en-US"/>
              </w:rPr>
              <w:t xml:space="preserve">999x CONSIGNEES and </w:t>
            </w:r>
          </w:p>
          <w:p w14:paraId="723750F3" w14:textId="3D61E650" w:rsidR="000651F3" w:rsidRDefault="000651F3" w:rsidP="00215878">
            <w:pPr>
              <w:pStyle w:val="ListParagraph"/>
              <w:numPr>
                <w:ilvl w:val="0"/>
                <w:numId w:val="40"/>
              </w:numPr>
              <w:ind w:left="1440"/>
              <w:rPr>
                <w:rFonts w:asciiTheme="minorHAnsi" w:hAnsiTheme="minorHAnsi" w:cs="Arial"/>
                <w:sz w:val="22"/>
                <w:szCs w:val="22"/>
                <w:lang w:val="en-US"/>
              </w:rPr>
            </w:pPr>
            <w:r w:rsidRPr="00FC72CC">
              <w:rPr>
                <w:rFonts w:asciiTheme="minorHAnsi" w:hAnsiTheme="minorHAnsi" w:cs="Arial"/>
                <w:sz w:val="22"/>
                <w:szCs w:val="22"/>
                <w:lang w:val="en-US"/>
              </w:rPr>
              <w:t>9</w:t>
            </w:r>
            <w:r w:rsidR="008F5C79" w:rsidRPr="00FC72CC">
              <w:rPr>
                <w:rFonts w:asciiTheme="minorHAnsi" w:hAnsiTheme="minorHAnsi" w:cs="Arial"/>
                <w:sz w:val="22"/>
                <w:szCs w:val="22"/>
              </w:rPr>
              <w:t>99</w:t>
            </w:r>
            <w:r w:rsidRPr="00FC72CC">
              <w:rPr>
                <w:rFonts w:asciiTheme="minorHAnsi" w:hAnsiTheme="minorHAnsi" w:cs="Arial"/>
                <w:sz w:val="22"/>
                <w:szCs w:val="22"/>
                <w:lang w:val="en-US"/>
              </w:rPr>
              <w:t>x</w:t>
            </w:r>
            <w:r>
              <w:rPr>
                <w:rFonts w:asciiTheme="minorHAnsi" w:hAnsiTheme="minorHAnsi" w:cs="Arial"/>
                <w:sz w:val="22"/>
                <w:szCs w:val="22"/>
                <w:lang w:val="en-US"/>
              </w:rPr>
              <w:t xml:space="preserve"> TRANSPORT DOCUMENTS</w:t>
            </w:r>
            <w:r w:rsidR="00E46CA3">
              <w:rPr>
                <w:rFonts w:asciiTheme="minorHAnsi" w:hAnsiTheme="minorHAnsi" w:cs="Arial"/>
                <w:sz w:val="22"/>
                <w:szCs w:val="22"/>
              </w:rPr>
              <w:t xml:space="preserve"> (</w:t>
            </w:r>
            <w:r w:rsidR="00C21B6C">
              <w:rPr>
                <w:rFonts w:asciiTheme="minorHAnsi" w:hAnsiTheme="minorHAnsi" w:cs="Arial"/>
                <w:sz w:val="22"/>
                <w:szCs w:val="22"/>
                <w:lang w:val="en-US"/>
              </w:rPr>
              <w:t>And even more: the (theoretical) limit is</w:t>
            </w:r>
            <w:r w:rsidR="00E46CA3">
              <w:rPr>
                <w:rFonts w:asciiTheme="minorHAnsi" w:hAnsiTheme="minorHAnsi" w:cs="Arial"/>
                <w:sz w:val="22"/>
                <w:szCs w:val="22"/>
                <w:lang w:val="en-US"/>
              </w:rPr>
              <w:t xml:space="preserve"> </w:t>
            </w:r>
            <w:r w:rsidR="00C96458">
              <w:rPr>
                <w:rFonts w:asciiTheme="minorHAnsi" w:hAnsiTheme="minorHAnsi" w:cs="Arial"/>
                <w:sz w:val="22"/>
                <w:szCs w:val="22"/>
                <w:lang w:val="en-US"/>
              </w:rPr>
              <w:t>99x*999x = 98901x)</w:t>
            </w:r>
          </w:p>
          <w:p w14:paraId="16D3D2BC" w14:textId="2F9FD95A" w:rsidR="000651F3" w:rsidRPr="00043A66" w:rsidRDefault="00043A66" w:rsidP="000651F3">
            <w:pPr>
              <w:pStyle w:val="ListParagraph"/>
              <w:numPr>
                <w:ilvl w:val="0"/>
                <w:numId w:val="40"/>
              </w:numPr>
              <w:rPr>
                <w:rFonts w:asciiTheme="minorHAnsi" w:hAnsiTheme="minorHAnsi" w:cs="Arial"/>
                <w:b/>
                <w:bCs/>
                <w:sz w:val="22"/>
                <w:szCs w:val="22"/>
                <w:lang w:val="en-US"/>
              </w:rPr>
            </w:pPr>
            <w:r w:rsidRPr="00043A66">
              <w:rPr>
                <w:rFonts w:asciiTheme="minorHAnsi" w:hAnsiTheme="minorHAnsi" w:cs="Arial"/>
                <w:b/>
                <w:bCs/>
                <w:sz w:val="22"/>
                <w:szCs w:val="22"/>
                <w:lang w:val="en-US"/>
              </w:rPr>
              <w:t>A</w:t>
            </w:r>
            <w:r w:rsidR="000651F3" w:rsidRPr="00043A66">
              <w:rPr>
                <w:rFonts w:asciiTheme="minorHAnsi" w:hAnsiTheme="minorHAnsi" w:cs="Arial"/>
                <w:b/>
                <w:bCs/>
                <w:sz w:val="22"/>
                <w:szCs w:val="22"/>
                <w:lang w:val="en-US"/>
              </w:rPr>
              <w:t>fter the end of the Transitional Period:</w:t>
            </w:r>
          </w:p>
          <w:p w14:paraId="2D2A168C" w14:textId="66890862" w:rsidR="000651F3" w:rsidRDefault="000651F3" w:rsidP="00043A66">
            <w:pPr>
              <w:pStyle w:val="ListParagraph"/>
              <w:numPr>
                <w:ilvl w:val="0"/>
                <w:numId w:val="40"/>
              </w:numPr>
              <w:ind w:left="1800"/>
              <w:rPr>
                <w:rFonts w:asciiTheme="minorHAnsi" w:hAnsiTheme="minorHAnsi" w:cs="Arial"/>
                <w:sz w:val="22"/>
                <w:szCs w:val="22"/>
                <w:lang w:val="en-US"/>
              </w:rPr>
            </w:pPr>
            <w:r>
              <w:rPr>
                <w:rFonts w:asciiTheme="minorHAnsi" w:hAnsiTheme="minorHAnsi" w:cs="Arial"/>
                <w:sz w:val="22"/>
                <w:szCs w:val="22"/>
                <w:lang w:val="en-US"/>
              </w:rPr>
              <w:t>One declaration with</w:t>
            </w:r>
            <w:r w:rsidR="002E2317">
              <w:rPr>
                <w:rFonts w:asciiTheme="minorHAnsi" w:hAnsiTheme="minorHAnsi" w:cs="Arial"/>
                <w:sz w:val="22"/>
                <w:szCs w:val="22"/>
                <w:lang w:val="en-US"/>
              </w:rPr>
              <w:t>,</w:t>
            </w:r>
            <w:r>
              <w:rPr>
                <w:rFonts w:asciiTheme="minorHAnsi" w:hAnsiTheme="minorHAnsi" w:cs="Arial"/>
                <w:sz w:val="22"/>
                <w:szCs w:val="22"/>
                <w:lang w:val="en-US"/>
              </w:rPr>
              <w:t xml:space="preserve"> in total:</w:t>
            </w:r>
          </w:p>
          <w:p w14:paraId="42AFB806" w14:textId="44D944E6" w:rsidR="000651F3" w:rsidRDefault="000651F3" w:rsidP="00043A66">
            <w:pPr>
              <w:pStyle w:val="ListParagraph"/>
              <w:numPr>
                <w:ilvl w:val="0"/>
                <w:numId w:val="40"/>
              </w:numPr>
              <w:ind w:left="2160"/>
              <w:rPr>
                <w:rFonts w:asciiTheme="minorHAnsi" w:hAnsiTheme="minorHAnsi" w:cs="Arial"/>
                <w:sz w:val="22"/>
                <w:szCs w:val="22"/>
                <w:lang w:val="en-US"/>
              </w:rPr>
            </w:pPr>
            <w:r>
              <w:rPr>
                <w:rFonts w:asciiTheme="minorHAnsi" w:hAnsiTheme="minorHAnsi" w:cs="Arial"/>
                <w:sz w:val="22"/>
                <w:szCs w:val="22"/>
                <w:lang w:val="en-US"/>
              </w:rPr>
              <w:t xml:space="preserve">99x HC and </w:t>
            </w:r>
          </w:p>
          <w:p w14:paraId="4441B478" w14:textId="37DBE40F" w:rsidR="000651F3" w:rsidRDefault="000651F3" w:rsidP="00043A66">
            <w:pPr>
              <w:pStyle w:val="ListParagraph"/>
              <w:numPr>
                <w:ilvl w:val="0"/>
                <w:numId w:val="40"/>
              </w:numPr>
              <w:ind w:left="2160"/>
              <w:rPr>
                <w:rFonts w:asciiTheme="minorHAnsi" w:hAnsiTheme="minorHAnsi" w:cs="Arial"/>
                <w:sz w:val="22"/>
                <w:szCs w:val="22"/>
                <w:lang w:val="en-US"/>
              </w:rPr>
            </w:pPr>
            <w:r>
              <w:rPr>
                <w:rFonts w:asciiTheme="minorHAnsi" w:hAnsiTheme="minorHAnsi" w:cs="Arial"/>
                <w:sz w:val="22"/>
                <w:szCs w:val="22"/>
                <w:lang w:val="en-US"/>
              </w:rPr>
              <w:t>99x HCI and</w:t>
            </w:r>
          </w:p>
          <w:p w14:paraId="6A339CBD" w14:textId="568A4B39" w:rsidR="000651F3" w:rsidRDefault="000651F3" w:rsidP="00043A66">
            <w:pPr>
              <w:pStyle w:val="ListParagraph"/>
              <w:numPr>
                <w:ilvl w:val="0"/>
                <w:numId w:val="40"/>
              </w:numPr>
              <w:ind w:left="2160"/>
              <w:rPr>
                <w:rFonts w:asciiTheme="minorHAnsi" w:hAnsiTheme="minorHAnsi" w:cs="Arial"/>
                <w:sz w:val="22"/>
                <w:szCs w:val="22"/>
                <w:lang w:val="en-US"/>
              </w:rPr>
            </w:pPr>
            <w:r>
              <w:rPr>
                <w:rFonts w:asciiTheme="minorHAnsi" w:hAnsiTheme="minorHAnsi" w:cs="Arial"/>
                <w:sz w:val="22"/>
                <w:szCs w:val="22"/>
                <w:lang w:val="en-US"/>
              </w:rPr>
              <w:t xml:space="preserve">99x CONSIGNEES and </w:t>
            </w:r>
          </w:p>
          <w:p w14:paraId="5910E157" w14:textId="6FCD686C" w:rsidR="000651F3" w:rsidRDefault="00C21B6C" w:rsidP="00043A66">
            <w:pPr>
              <w:pStyle w:val="ListParagraph"/>
              <w:numPr>
                <w:ilvl w:val="0"/>
                <w:numId w:val="40"/>
              </w:numPr>
              <w:ind w:left="2160"/>
              <w:rPr>
                <w:rFonts w:asciiTheme="minorHAnsi" w:hAnsiTheme="minorHAnsi" w:cs="Arial"/>
                <w:sz w:val="22"/>
                <w:szCs w:val="22"/>
                <w:lang w:val="en-US"/>
              </w:rPr>
            </w:pPr>
            <w:r>
              <w:rPr>
                <w:rFonts w:asciiTheme="minorHAnsi" w:hAnsiTheme="minorHAnsi" w:cs="Arial"/>
                <w:sz w:val="22"/>
                <w:szCs w:val="22"/>
                <w:lang w:val="en-US"/>
              </w:rPr>
              <w:t xml:space="preserve">Up to </w:t>
            </w:r>
            <w:r w:rsidR="001B093A">
              <w:rPr>
                <w:rFonts w:asciiTheme="minorHAnsi" w:hAnsiTheme="minorHAnsi" w:cs="Arial"/>
                <w:sz w:val="22"/>
                <w:szCs w:val="22"/>
                <w:lang w:val="en-US"/>
              </w:rPr>
              <w:t>9</w:t>
            </w:r>
            <w:r w:rsidR="000651F3" w:rsidRPr="00FC72CC">
              <w:rPr>
                <w:rFonts w:asciiTheme="minorHAnsi" w:hAnsiTheme="minorHAnsi" w:cs="Arial"/>
                <w:sz w:val="22"/>
                <w:szCs w:val="22"/>
                <w:lang w:val="en-US"/>
              </w:rPr>
              <w:t>9</w:t>
            </w:r>
            <w:r w:rsidR="00934456" w:rsidRPr="00FC72CC">
              <w:rPr>
                <w:rFonts w:asciiTheme="minorHAnsi" w:hAnsiTheme="minorHAnsi" w:cs="Arial"/>
                <w:sz w:val="22"/>
                <w:szCs w:val="22"/>
              </w:rPr>
              <w:t>99</w:t>
            </w:r>
            <w:r w:rsidR="000651F3" w:rsidRPr="00FC72CC">
              <w:rPr>
                <w:rFonts w:asciiTheme="minorHAnsi" w:hAnsiTheme="minorHAnsi" w:cs="Arial"/>
                <w:sz w:val="22"/>
                <w:szCs w:val="22"/>
                <w:lang w:val="en-US"/>
              </w:rPr>
              <w:t>x</w:t>
            </w:r>
            <w:r w:rsidR="000651F3">
              <w:rPr>
                <w:rFonts w:asciiTheme="minorHAnsi" w:hAnsiTheme="minorHAnsi" w:cs="Arial"/>
                <w:sz w:val="22"/>
                <w:szCs w:val="22"/>
                <w:lang w:val="en-US"/>
              </w:rPr>
              <w:t xml:space="preserve"> TRANSPORT DOCUMENTS</w:t>
            </w:r>
          </w:p>
          <w:p w14:paraId="34405530" w14:textId="21D52AF6" w:rsidR="000651F3" w:rsidRPr="00215878" w:rsidRDefault="000651F3" w:rsidP="00043A66">
            <w:pPr>
              <w:ind w:left="1800"/>
              <w:rPr>
                <w:rFonts w:asciiTheme="minorHAnsi" w:hAnsiTheme="minorHAnsi" w:cs="Arial"/>
                <w:sz w:val="22"/>
                <w:szCs w:val="22"/>
                <w:lang w:val="en-US"/>
              </w:rPr>
            </w:pPr>
            <w:r>
              <w:rPr>
                <w:rFonts w:asciiTheme="minorHAnsi" w:hAnsiTheme="minorHAnsi" w:cs="Arial"/>
                <w:sz w:val="22"/>
                <w:szCs w:val="22"/>
                <w:lang w:val="en-US"/>
              </w:rPr>
              <w:t xml:space="preserve">if each HC includes only one HCI (which seems to be frequent in the context of eCommerce &amp; Express </w:t>
            </w:r>
            <w:r w:rsidR="002E2317">
              <w:rPr>
                <w:rFonts w:asciiTheme="minorHAnsi" w:hAnsiTheme="minorHAnsi" w:cs="Arial"/>
                <w:sz w:val="22"/>
                <w:szCs w:val="22"/>
                <w:lang w:val="en-US"/>
              </w:rPr>
              <w:t>Courier</w:t>
            </w:r>
            <w:r>
              <w:rPr>
                <w:rFonts w:asciiTheme="minorHAnsi" w:hAnsiTheme="minorHAnsi" w:cs="Arial"/>
                <w:sz w:val="22"/>
                <w:szCs w:val="22"/>
                <w:lang w:val="en-US"/>
              </w:rPr>
              <w:t xml:space="preserve"> business), OR</w:t>
            </w:r>
          </w:p>
          <w:p w14:paraId="53AEF779" w14:textId="7A03D1D5" w:rsidR="000651F3" w:rsidRDefault="000651F3" w:rsidP="00043A66">
            <w:pPr>
              <w:pStyle w:val="ListParagraph"/>
              <w:numPr>
                <w:ilvl w:val="0"/>
                <w:numId w:val="40"/>
              </w:numPr>
              <w:ind w:left="1800"/>
              <w:rPr>
                <w:rFonts w:asciiTheme="minorHAnsi" w:hAnsiTheme="minorHAnsi" w:cs="Arial"/>
                <w:sz w:val="22"/>
                <w:szCs w:val="22"/>
                <w:lang w:val="en-US"/>
              </w:rPr>
            </w:pPr>
            <w:r>
              <w:rPr>
                <w:rFonts w:asciiTheme="minorHAnsi" w:hAnsiTheme="minorHAnsi" w:cs="Arial"/>
                <w:sz w:val="22"/>
                <w:szCs w:val="22"/>
                <w:lang w:val="en-US"/>
              </w:rPr>
              <w:t>One declaration with</w:t>
            </w:r>
            <w:r w:rsidR="002E2317">
              <w:rPr>
                <w:rFonts w:asciiTheme="minorHAnsi" w:hAnsiTheme="minorHAnsi" w:cs="Arial"/>
                <w:sz w:val="22"/>
                <w:szCs w:val="22"/>
                <w:lang w:val="en-US"/>
              </w:rPr>
              <w:t>,</w:t>
            </w:r>
            <w:r>
              <w:rPr>
                <w:rFonts w:asciiTheme="minorHAnsi" w:hAnsiTheme="minorHAnsi" w:cs="Arial"/>
                <w:sz w:val="22"/>
                <w:szCs w:val="22"/>
                <w:lang w:val="en-US"/>
              </w:rPr>
              <w:t xml:space="preserve"> in total:</w:t>
            </w:r>
          </w:p>
          <w:p w14:paraId="7A58B345" w14:textId="77777777" w:rsidR="000651F3" w:rsidRDefault="000651F3" w:rsidP="00043A66">
            <w:pPr>
              <w:pStyle w:val="ListParagraph"/>
              <w:numPr>
                <w:ilvl w:val="0"/>
                <w:numId w:val="40"/>
              </w:numPr>
              <w:ind w:left="2160"/>
              <w:rPr>
                <w:rFonts w:asciiTheme="minorHAnsi" w:hAnsiTheme="minorHAnsi" w:cs="Arial"/>
                <w:sz w:val="22"/>
                <w:szCs w:val="22"/>
                <w:lang w:val="en-US"/>
              </w:rPr>
            </w:pPr>
            <w:r>
              <w:rPr>
                <w:rFonts w:asciiTheme="minorHAnsi" w:hAnsiTheme="minorHAnsi" w:cs="Arial"/>
                <w:sz w:val="22"/>
                <w:szCs w:val="22"/>
                <w:lang w:val="en-US"/>
              </w:rPr>
              <w:t xml:space="preserve">99x HC and </w:t>
            </w:r>
          </w:p>
          <w:p w14:paraId="37E267DC" w14:textId="6148FAA6" w:rsidR="000651F3" w:rsidRDefault="000651F3" w:rsidP="00043A66">
            <w:pPr>
              <w:pStyle w:val="ListParagraph"/>
              <w:numPr>
                <w:ilvl w:val="0"/>
                <w:numId w:val="40"/>
              </w:numPr>
              <w:ind w:left="2160"/>
              <w:rPr>
                <w:rFonts w:asciiTheme="minorHAnsi" w:hAnsiTheme="minorHAnsi" w:cs="Arial"/>
                <w:sz w:val="22"/>
                <w:szCs w:val="22"/>
                <w:lang w:val="en-US"/>
              </w:rPr>
            </w:pPr>
            <w:r>
              <w:rPr>
                <w:rFonts w:asciiTheme="minorHAnsi" w:hAnsiTheme="minorHAnsi" w:cs="Arial"/>
                <w:sz w:val="22"/>
                <w:szCs w:val="22"/>
                <w:lang w:val="en-US"/>
              </w:rPr>
              <w:t>1999x HCI and</w:t>
            </w:r>
          </w:p>
          <w:p w14:paraId="03B73E43" w14:textId="09DDE906" w:rsidR="000651F3" w:rsidRDefault="000651F3" w:rsidP="00043A66">
            <w:pPr>
              <w:pStyle w:val="ListParagraph"/>
              <w:numPr>
                <w:ilvl w:val="0"/>
                <w:numId w:val="40"/>
              </w:numPr>
              <w:ind w:left="2160"/>
              <w:rPr>
                <w:rFonts w:asciiTheme="minorHAnsi" w:hAnsiTheme="minorHAnsi" w:cs="Arial"/>
                <w:sz w:val="22"/>
                <w:szCs w:val="22"/>
                <w:lang w:val="en-US"/>
              </w:rPr>
            </w:pPr>
            <w:r>
              <w:rPr>
                <w:rFonts w:asciiTheme="minorHAnsi" w:hAnsiTheme="minorHAnsi" w:cs="Arial"/>
                <w:sz w:val="22"/>
                <w:szCs w:val="22"/>
                <w:lang w:val="en-US"/>
              </w:rPr>
              <w:t xml:space="preserve">99x CONSIGNEES and </w:t>
            </w:r>
          </w:p>
          <w:p w14:paraId="27DC53ED" w14:textId="623B001A" w:rsidR="000651F3" w:rsidRDefault="00612AD3" w:rsidP="00043A66">
            <w:pPr>
              <w:pStyle w:val="ListParagraph"/>
              <w:numPr>
                <w:ilvl w:val="0"/>
                <w:numId w:val="40"/>
              </w:numPr>
              <w:ind w:left="2160"/>
              <w:rPr>
                <w:rFonts w:asciiTheme="minorHAnsi" w:hAnsiTheme="minorHAnsi" w:cs="Arial"/>
                <w:sz w:val="22"/>
                <w:szCs w:val="22"/>
                <w:lang w:val="en-US"/>
              </w:rPr>
            </w:pPr>
            <w:r w:rsidRPr="00FC72CC">
              <w:rPr>
                <w:rFonts w:asciiTheme="minorHAnsi" w:hAnsiTheme="minorHAnsi" w:cs="Arial"/>
                <w:sz w:val="22"/>
                <w:szCs w:val="22"/>
                <w:lang w:val="el-GR"/>
              </w:rPr>
              <w:t>999</w:t>
            </w:r>
            <w:r w:rsidR="000651F3" w:rsidRPr="00FC72CC">
              <w:rPr>
                <w:rFonts w:asciiTheme="minorHAnsi" w:hAnsiTheme="minorHAnsi" w:cs="Arial"/>
                <w:sz w:val="22"/>
                <w:szCs w:val="22"/>
                <w:lang w:val="en-US"/>
              </w:rPr>
              <w:t>9x</w:t>
            </w:r>
            <w:r w:rsidR="000651F3">
              <w:rPr>
                <w:rFonts w:asciiTheme="minorHAnsi" w:hAnsiTheme="minorHAnsi" w:cs="Arial"/>
                <w:sz w:val="22"/>
                <w:szCs w:val="22"/>
                <w:lang w:val="en-US"/>
              </w:rPr>
              <w:t xml:space="preserve"> TRANSPORT DOCUMENTS</w:t>
            </w:r>
          </w:p>
          <w:p w14:paraId="4A8C7ECB" w14:textId="1F3B5E44" w:rsidR="000651F3" w:rsidRPr="0074699B" w:rsidRDefault="000651F3" w:rsidP="00043A66">
            <w:pPr>
              <w:ind w:left="1800"/>
              <w:rPr>
                <w:rFonts w:asciiTheme="minorHAnsi" w:hAnsiTheme="minorHAnsi" w:cs="Arial"/>
                <w:sz w:val="22"/>
                <w:szCs w:val="22"/>
                <w:lang w:val="en-US"/>
              </w:rPr>
            </w:pPr>
            <w:r>
              <w:rPr>
                <w:rFonts w:asciiTheme="minorHAnsi" w:hAnsiTheme="minorHAnsi" w:cs="Arial"/>
                <w:sz w:val="22"/>
                <w:szCs w:val="22"/>
                <w:lang w:val="en-US"/>
              </w:rPr>
              <w:t xml:space="preserve">if </w:t>
            </w:r>
            <w:r w:rsidR="006F52C6">
              <w:rPr>
                <w:rFonts w:asciiTheme="minorHAnsi" w:hAnsiTheme="minorHAnsi" w:cs="Arial"/>
                <w:sz w:val="22"/>
                <w:szCs w:val="22"/>
                <w:lang w:val="en-US"/>
              </w:rPr>
              <w:t xml:space="preserve">some or most </w:t>
            </w:r>
            <w:r>
              <w:rPr>
                <w:rFonts w:asciiTheme="minorHAnsi" w:hAnsiTheme="minorHAnsi" w:cs="Arial"/>
                <w:sz w:val="22"/>
                <w:szCs w:val="22"/>
                <w:lang w:val="en-US"/>
              </w:rPr>
              <w:t xml:space="preserve">HC includes </w:t>
            </w:r>
            <w:r w:rsidR="002E2317">
              <w:rPr>
                <w:rFonts w:asciiTheme="minorHAnsi" w:hAnsiTheme="minorHAnsi" w:cs="Arial"/>
                <w:sz w:val="22"/>
                <w:szCs w:val="22"/>
                <w:lang w:val="en-US"/>
              </w:rPr>
              <w:t>multiple</w:t>
            </w:r>
            <w:r>
              <w:rPr>
                <w:rFonts w:asciiTheme="minorHAnsi" w:hAnsiTheme="minorHAnsi" w:cs="Arial"/>
                <w:sz w:val="22"/>
                <w:szCs w:val="22"/>
                <w:lang w:val="en-US"/>
              </w:rPr>
              <w:t xml:space="preserve"> HCI (which seems </w:t>
            </w:r>
            <w:r w:rsidR="006F52C6" w:rsidRPr="00215878">
              <w:rPr>
                <w:rFonts w:asciiTheme="minorHAnsi" w:hAnsiTheme="minorHAnsi" w:cs="Arial"/>
                <w:b/>
                <w:sz w:val="22"/>
                <w:szCs w:val="22"/>
                <w:u w:val="single"/>
                <w:lang w:val="en-US"/>
              </w:rPr>
              <w:t>not</w:t>
            </w:r>
            <w:r w:rsidR="006F52C6">
              <w:rPr>
                <w:rFonts w:asciiTheme="minorHAnsi" w:hAnsiTheme="minorHAnsi" w:cs="Arial"/>
                <w:sz w:val="22"/>
                <w:szCs w:val="22"/>
                <w:lang w:val="en-US"/>
              </w:rPr>
              <w:t xml:space="preserve"> adapted to </w:t>
            </w:r>
            <w:r>
              <w:rPr>
                <w:rFonts w:asciiTheme="minorHAnsi" w:hAnsiTheme="minorHAnsi" w:cs="Arial"/>
                <w:sz w:val="22"/>
                <w:szCs w:val="22"/>
                <w:lang w:val="en-US"/>
              </w:rPr>
              <w:t xml:space="preserve">the </w:t>
            </w:r>
            <w:r w:rsidR="006F52C6">
              <w:rPr>
                <w:rFonts w:asciiTheme="minorHAnsi" w:hAnsiTheme="minorHAnsi" w:cs="Arial"/>
                <w:sz w:val="22"/>
                <w:szCs w:val="22"/>
                <w:lang w:val="en-US"/>
              </w:rPr>
              <w:t xml:space="preserve">needs </w:t>
            </w:r>
            <w:r>
              <w:rPr>
                <w:rFonts w:asciiTheme="minorHAnsi" w:hAnsiTheme="minorHAnsi" w:cs="Arial"/>
                <w:sz w:val="22"/>
                <w:szCs w:val="22"/>
                <w:lang w:val="en-US"/>
              </w:rPr>
              <w:t xml:space="preserve">of eCommerce &amp; Express </w:t>
            </w:r>
            <w:r w:rsidR="002E2317">
              <w:rPr>
                <w:rFonts w:asciiTheme="minorHAnsi" w:hAnsiTheme="minorHAnsi" w:cs="Arial"/>
                <w:sz w:val="22"/>
                <w:szCs w:val="22"/>
                <w:lang w:val="en-US"/>
              </w:rPr>
              <w:t>Courier</w:t>
            </w:r>
            <w:r>
              <w:rPr>
                <w:rFonts w:asciiTheme="minorHAnsi" w:hAnsiTheme="minorHAnsi" w:cs="Arial"/>
                <w:sz w:val="22"/>
                <w:szCs w:val="22"/>
                <w:lang w:val="en-US"/>
              </w:rPr>
              <w:t xml:space="preserve"> business),</w:t>
            </w:r>
          </w:p>
          <w:p w14:paraId="5BBCB857" w14:textId="73B1D6DE" w:rsidR="000651F3" w:rsidRDefault="000651F3" w:rsidP="006F52C6">
            <w:pPr>
              <w:pStyle w:val="ListParagraph"/>
              <w:ind w:left="1080"/>
              <w:rPr>
                <w:rFonts w:asciiTheme="minorHAnsi" w:hAnsiTheme="minorHAnsi" w:cs="Arial"/>
                <w:sz w:val="22"/>
                <w:szCs w:val="22"/>
                <w:lang w:val="en-US"/>
              </w:rPr>
            </w:pPr>
          </w:p>
          <w:p w14:paraId="088D009B" w14:textId="439C2348" w:rsidR="006F52C6" w:rsidRDefault="006F52C6" w:rsidP="006F52C6">
            <w:pPr>
              <w:pStyle w:val="ListParagraph"/>
              <w:ind w:left="0"/>
              <w:rPr>
                <w:rFonts w:asciiTheme="minorHAnsi" w:hAnsiTheme="minorHAnsi" w:cs="Arial"/>
                <w:sz w:val="22"/>
                <w:szCs w:val="22"/>
                <w:lang w:val="en-US"/>
              </w:rPr>
            </w:pPr>
            <w:r>
              <w:rPr>
                <w:rFonts w:asciiTheme="minorHAnsi" w:hAnsiTheme="minorHAnsi" w:cs="Arial"/>
                <w:sz w:val="22"/>
                <w:szCs w:val="22"/>
                <w:lang w:val="en-US"/>
              </w:rPr>
              <w:t xml:space="preserve">This means that at the end of the Transitional Period, the number of transit declaration to be lodged by Express </w:t>
            </w:r>
            <w:r w:rsidR="002E2317">
              <w:rPr>
                <w:rFonts w:asciiTheme="minorHAnsi" w:hAnsiTheme="minorHAnsi" w:cs="Arial"/>
                <w:sz w:val="22"/>
                <w:szCs w:val="22"/>
                <w:lang w:val="en-US"/>
              </w:rPr>
              <w:t>Courier</w:t>
            </w:r>
            <w:r>
              <w:rPr>
                <w:rFonts w:asciiTheme="minorHAnsi" w:hAnsiTheme="minorHAnsi" w:cs="Arial"/>
                <w:sz w:val="22"/>
                <w:szCs w:val="22"/>
                <w:lang w:val="en-US"/>
              </w:rPr>
              <w:t xml:space="preserve"> and eCommerce related traders will automatically</w:t>
            </w:r>
            <w:r w:rsidR="002E2317">
              <w:rPr>
                <w:rFonts w:asciiTheme="minorHAnsi" w:hAnsiTheme="minorHAnsi" w:cs="Arial"/>
                <w:sz w:val="22"/>
                <w:szCs w:val="22"/>
                <w:lang w:val="en-US"/>
              </w:rPr>
              <w:t xml:space="preserve"> be</w:t>
            </w:r>
            <w:r>
              <w:rPr>
                <w:rFonts w:asciiTheme="minorHAnsi" w:hAnsiTheme="minorHAnsi" w:cs="Arial"/>
                <w:sz w:val="22"/>
                <w:szCs w:val="22"/>
                <w:lang w:val="en-US"/>
              </w:rPr>
              <w:t xml:space="preserve"> multiplied by x10 (worse case), and they will not be able to take a real advantage of the increase of the total number of Goods Items from 999x (P4) to 1999x (P5).</w:t>
            </w:r>
          </w:p>
          <w:p w14:paraId="7597AF13" w14:textId="77777777" w:rsidR="006F52C6" w:rsidRDefault="006F52C6" w:rsidP="00215878">
            <w:pPr>
              <w:pStyle w:val="ListParagraph"/>
              <w:ind w:left="0"/>
              <w:rPr>
                <w:rFonts w:asciiTheme="minorHAnsi" w:hAnsiTheme="minorHAnsi" w:cs="Arial"/>
                <w:sz w:val="22"/>
                <w:szCs w:val="22"/>
                <w:lang w:val="en-US"/>
              </w:rPr>
            </w:pPr>
          </w:p>
          <w:p w14:paraId="1F5125E8" w14:textId="7DAF045D" w:rsidR="00A57318" w:rsidRPr="00215878" w:rsidRDefault="006F52C6" w:rsidP="006F52C6">
            <w:pPr>
              <w:rPr>
                <w:rFonts w:asciiTheme="minorHAnsi" w:hAnsiTheme="minorHAnsi" w:cs="Arial"/>
                <w:sz w:val="22"/>
                <w:szCs w:val="22"/>
                <w:lang w:val="en-US"/>
              </w:rPr>
            </w:pPr>
            <w:r>
              <w:rPr>
                <w:rFonts w:asciiTheme="minorHAnsi" w:hAnsiTheme="minorHAnsi" w:cs="Arial"/>
                <w:sz w:val="22"/>
                <w:szCs w:val="22"/>
                <w:lang w:val="en-US"/>
              </w:rPr>
              <w:t>We remind the reader that the</w:t>
            </w:r>
            <w:r w:rsidR="000651F3" w:rsidRPr="00215878">
              <w:rPr>
                <w:rFonts w:asciiTheme="minorHAnsi" w:hAnsiTheme="minorHAnsi" w:cs="Arial"/>
                <w:sz w:val="22"/>
                <w:szCs w:val="22"/>
                <w:lang w:val="en-US"/>
              </w:rPr>
              <w:t xml:space="preserve"> </w:t>
            </w:r>
            <w:r w:rsidR="003471DA" w:rsidRPr="00215878">
              <w:rPr>
                <w:rFonts w:asciiTheme="minorHAnsi" w:hAnsiTheme="minorHAnsi" w:cs="Arial"/>
                <w:i/>
                <w:sz w:val="22"/>
                <w:szCs w:val="22"/>
                <w:lang w:val="en-US"/>
              </w:rPr>
              <w:t>maximum</w:t>
            </w:r>
            <w:r w:rsidR="003471DA" w:rsidRPr="00215878">
              <w:rPr>
                <w:rFonts w:asciiTheme="minorHAnsi" w:hAnsiTheme="minorHAnsi" w:cs="Arial"/>
                <w:sz w:val="22"/>
                <w:szCs w:val="22"/>
                <w:lang w:val="en-US"/>
              </w:rPr>
              <w:t xml:space="preserve"> number of goods items that may be </w:t>
            </w:r>
            <w:r>
              <w:rPr>
                <w:rFonts w:asciiTheme="minorHAnsi" w:hAnsiTheme="minorHAnsi" w:cs="Arial"/>
                <w:sz w:val="22"/>
                <w:szCs w:val="22"/>
                <w:lang w:val="en-US"/>
              </w:rPr>
              <w:t xml:space="preserve">included in a transit declaration </w:t>
            </w:r>
            <w:r w:rsidR="00C21B6C">
              <w:rPr>
                <w:rFonts w:asciiTheme="minorHAnsi" w:hAnsiTheme="minorHAnsi" w:cs="Arial"/>
                <w:sz w:val="22"/>
                <w:szCs w:val="22"/>
                <w:lang w:val="en-US"/>
              </w:rPr>
              <w:t>is doubled</w:t>
            </w:r>
            <w:r>
              <w:rPr>
                <w:rFonts w:asciiTheme="minorHAnsi" w:hAnsiTheme="minorHAnsi" w:cs="Arial"/>
                <w:sz w:val="22"/>
                <w:szCs w:val="22"/>
                <w:lang w:val="en-US"/>
              </w:rPr>
              <w:t xml:space="preserve"> in NCTS-P5</w:t>
            </w:r>
            <w:r w:rsidR="00B2154A">
              <w:rPr>
                <w:rFonts w:asciiTheme="minorHAnsi" w:hAnsiTheme="minorHAnsi" w:cs="Arial"/>
                <w:sz w:val="22"/>
                <w:szCs w:val="22"/>
                <w:lang w:val="en-US"/>
              </w:rPr>
              <w:t xml:space="preserve"> compared to NCTS-P4</w:t>
            </w:r>
            <w:r w:rsidR="00646447">
              <w:rPr>
                <w:rFonts w:asciiTheme="minorHAnsi" w:hAnsiTheme="minorHAnsi" w:cs="Arial"/>
                <w:sz w:val="22"/>
                <w:szCs w:val="22"/>
                <w:lang w:val="en-US"/>
              </w:rPr>
              <w:t>.</w:t>
            </w:r>
            <w:r w:rsidR="002055A1">
              <w:rPr>
                <w:rFonts w:asciiTheme="minorHAnsi" w:hAnsiTheme="minorHAnsi" w:cs="Arial"/>
                <w:sz w:val="22"/>
                <w:szCs w:val="22"/>
                <w:lang w:val="en-US"/>
              </w:rPr>
              <w:t xml:space="preserve"> </w:t>
            </w:r>
            <w:r w:rsidR="00646447">
              <w:rPr>
                <w:rFonts w:asciiTheme="minorHAnsi" w:hAnsiTheme="minorHAnsi" w:cs="Arial"/>
                <w:sz w:val="22"/>
                <w:szCs w:val="22"/>
                <w:lang w:val="en-US"/>
              </w:rPr>
              <w:t>The</w:t>
            </w:r>
            <w:r>
              <w:rPr>
                <w:rFonts w:asciiTheme="minorHAnsi" w:hAnsiTheme="minorHAnsi" w:cs="Arial"/>
                <w:sz w:val="22"/>
                <w:szCs w:val="22"/>
                <w:lang w:val="en-US"/>
              </w:rPr>
              <w:t xml:space="preserve"> limit</w:t>
            </w:r>
            <w:r w:rsidR="00E4612E">
              <w:rPr>
                <w:rFonts w:asciiTheme="minorHAnsi" w:hAnsiTheme="minorHAnsi" w:cs="Arial"/>
                <w:sz w:val="22"/>
                <w:szCs w:val="22"/>
                <w:lang w:val="en-US"/>
              </w:rPr>
              <w:t>ation</w:t>
            </w:r>
            <w:r>
              <w:rPr>
                <w:rFonts w:asciiTheme="minorHAnsi" w:hAnsiTheme="minorHAnsi" w:cs="Arial"/>
                <w:sz w:val="22"/>
                <w:szCs w:val="22"/>
                <w:lang w:val="en-US"/>
              </w:rPr>
              <w:t xml:space="preserve"> to 1999x</w:t>
            </w:r>
            <w:r w:rsidR="003471DA" w:rsidRPr="00215878">
              <w:rPr>
                <w:rFonts w:asciiTheme="minorHAnsi" w:hAnsiTheme="minorHAnsi" w:cs="Arial"/>
                <w:sz w:val="22"/>
                <w:szCs w:val="22"/>
                <w:lang w:val="en-US"/>
              </w:rPr>
              <w:t xml:space="preserve"> </w:t>
            </w:r>
            <w:r w:rsidR="00D27A88">
              <w:rPr>
                <w:rFonts w:asciiTheme="minorHAnsi" w:hAnsiTheme="minorHAnsi" w:cs="Arial"/>
                <w:sz w:val="22"/>
                <w:szCs w:val="22"/>
                <w:lang w:val="en-US"/>
              </w:rPr>
              <w:t xml:space="preserve">is applied </w:t>
            </w:r>
            <w:r>
              <w:rPr>
                <w:rFonts w:asciiTheme="minorHAnsi" w:hAnsiTheme="minorHAnsi" w:cs="Arial"/>
                <w:sz w:val="22"/>
                <w:szCs w:val="22"/>
                <w:lang w:val="en-US"/>
              </w:rPr>
              <w:t>to take into account the</w:t>
            </w:r>
            <w:r w:rsidR="003471DA" w:rsidRPr="000A6362">
              <w:rPr>
                <w:rFonts w:asciiTheme="minorHAnsi" w:hAnsiTheme="minorHAnsi" w:cs="Arial"/>
                <w:sz w:val="22"/>
                <w:szCs w:val="22"/>
                <w:lang w:val="en-US"/>
              </w:rPr>
              <w:t xml:space="preserve"> </w:t>
            </w:r>
            <w:r w:rsidR="00206DC0">
              <w:rPr>
                <w:rFonts w:asciiTheme="minorHAnsi" w:hAnsiTheme="minorHAnsi" w:cs="Arial"/>
                <w:sz w:val="22"/>
                <w:szCs w:val="22"/>
                <w:lang w:val="en-US"/>
              </w:rPr>
              <w:t>technical constraints of</w:t>
            </w:r>
            <w:r w:rsidR="003471DA" w:rsidRPr="000A6362">
              <w:rPr>
                <w:rFonts w:asciiTheme="minorHAnsi" w:hAnsiTheme="minorHAnsi" w:cs="Arial"/>
                <w:sz w:val="22"/>
                <w:szCs w:val="22"/>
                <w:lang w:val="en-US"/>
              </w:rPr>
              <w:t xml:space="preserve"> the maximum size of message</w:t>
            </w:r>
            <w:r>
              <w:rPr>
                <w:rFonts w:asciiTheme="minorHAnsi" w:hAnsiTheme="minorHAnsi" w:cs="Arial"/>
                <w:sz w:val="22"/>
                <w:szCs w:val="22"/>
                <w:lang w:val="en-US"/>
              </w:rPr>
              <w:t>s</w:t>
            </w:r>
            <w:r w:rsidR="003471DA" w:rsidRPr="00215878">
              <w:rPr>
                <w:rFonts w:asciiTheme="minorHAnsi" w:hAnsiTheme="minorHAnsi" w:cs="Arial"/>
                <w:sz w:val="22"/>
                <w:szCs w:val="22"/>
                <w:lang w:val="en-US"/>
              </w:rPr>
              <w:t xml:space="preserve"> </w:t>
            </w:r>
            <w:r>
              <w:rPr>
                <w:rFonts w:asciiTheme="minorHAnsi" w:hAnsiTheme="minorHAnsi" w:cs="Arial"/>
                <w:sz w:val="22"/>
                <w:szCs w:val="22"/>
                <w:lang w:val="en-US"/>
              </w:rPr>
              <w:t>as defined in the</w:t>
            </w:r>
            <w:r w:rsidR="0028501D" w:rsidRPr="00215878">
              <w:rPr>
                <w:rFonts w:asciiTheme="minorHAnsi" w:hAnsiTheme="minorHAnsi" w:cs="Arial"/>
                <w:sz w:val="22"/>
                <w:szCs w:val="22"/>
                <w:lang w:val="en-US"/>
              </w:rPr>
              <w:t xml:space="preserve"> </w:t>
            </w:r>
            <w:r w:rsidR="0028501D" w:rsidRPr="00215878">
              <w:rPr>
                <w:rFonts w:asciiTheme="minorHAnsi" w:hAnsiTheme="minorHAnsi" w:cs="Arial"/>
                <w:b/>
                <w:sz w:val="22"/>
                <w:szCs w:val="22"/>
                <w:lang w:val="en-US"/>
              </w:rPr>
              <w:t>DDCOM-Main Document-21.2.0-v1.00</w:t>
            </w:r>
            <w:r w:rsidR="00CF3039">
              <w:rPr>
                <w:rFonts w:asciiTheme="minorHAnsi" w:hAnsiTheme="minorHAnsi" w:cs="Arial"/>
                <w:b/>
                <w:sz w:val="22"/>
                <w:szCs w:val="22"/>
                <w:lang w:val="en-US"/>
              </w:rPr>
              <w:t xml:space="preserve"> [Section </w:t>
            </w:r>
            <w:r w:rsidR="005D5681">
              <w:rPr>
                <w:rFonts w:asciiTheme="minorHAnsi" w:hAnsiTheme="minorHAnsi" w:cs="Arial"/>
                <w:b/>
                <w:sz w:val="22"/>
                <w:szCs w:val="22"/>
                <w:lang w:val="en-US"/>
              </w:rPr>
              <w:t>VIII</w:t>
            </w:r>
            <w:r w:rsidR="00102BAB">
              <w:rPr>
                <w:rFonts w:asciiTheme="minorHAnsi" w:hAnsiTheme="minorHAnsi" w:cs="Arial"/>
                <w:b/>
                <w:sz w:val="22"/>
                <w:szCs w:val="22"/>
                <w:lang w:val="en-US"/>
              </w:rPr>
              <w:t>.2.26 - Maximum Message Size</w:t>
            </w:r>
            <w:r w:rsidR="000633A0">
              <w:rPr>
                <w:rFonts w:asciiTheme="minorHAnsi" w:hAnsiTheme="minorHAnsi" w:cs="Arial"/>
                <w:b/>
                <w:sz w:val="22"/>
                <w:szCs w:val="22"/>
                <w:lang w:val="en-US"/>
              </w:rPr>
              <w:t>]:</w:t>
            </w:r>
          </w:p>
          <w:p w14:paraId="5C0585C1" w14:textId="77777777" w:rsidR="0028501D" w:rsidRDefault="0028501D" w:rsidP="004D1FEE">
            <w:pPr>
              <w:rPr>
                <w:rFonts w:asciiTheme="minorHAnsi" w:hAnsiTheme="minorHAnsi" w:cs="Arial"/>
                <w:sz w:val="22"/>
                <w:szCs w:val="22"/>
                <w:lang w:val="en-US"/>
              </w:rPr>
            </w:pPr>
          </w:p>
          <w:p w14:paraId="246CC3A4" w14:textId="2508C1F4" w:rsidR="004D1FEE" w:rsidRPr="004D1FEE" w:rsidRDefault="004D1FEE" w:rsidP="004D1FEE">
            <w:pPr>
              <w:rPr>
                <w:rFonts w:asciiTheme="minorHAnsi" w:hAnsiTheme="minorHAnsi" w:cstheme="minorHAnsi"/>
                <w:sz w:val="22"/>
                <w:szCs w:val="22"/>
              </w:rPr>
            </w:pPr>
            <w:r w:rsidRPr="004D1FEE">
              <w:rPr>
                <w:rFonts w:asciiTheme="minorHAnsi" w:hAnsiTheme="minorHAnsi" w:cstheme="minorHAnsi"/>
                <w:sz w:val="22"/>
                <w:szCs w:val="22"/>
                <w:lang w:val="en-US"/>
              </w:rPr>
              <w:t>“</w:t>
            </w:r>
            <w:r w:rsidRPr="004D1FEE">
              <w:rPr>
                <w:rFonts w:asciiTheme="minorHAnsi" w:hAnsiTheme="minorHAnsi" w:cstheme="minorHAnsi"/>
                <w:sz w:val="22"/>
                <w:szCs w:val="22"/>
              </w:rPr>
              <w:t>For the purpose of NCTS-P5 and AES-P1, as well as for NCTS-P6:</w:t>
            </w:r>
          </w:p>
          <w:p w14:paraId="7B9A1FC6" w14:textId="77777777" w:rsidR="004D1FEE" w:rsidRPr="0028501D" w:rsidRDefault="004D1FEE" w:rsidP="004D1FEE">
            <w:pPr>
              <w:pStyle w:val="ListParagraph"/>
              <w:numPr>
                <w:ilvl w:val="0"/>
                <w:numId w:val="34"/>
              </w:numPr>
              <w:spacing w:before="240"/>
              <w:contextualSpacing w:val="0"/>
              <w:jc w:val="both"/>
              <w:rPr>
                <w:rFonts w:asciiTheme="minorHAnsi" w:hAnsiTheme="minorHAnsi" w:cstheme="minorHAnsi"/>
                <w:bCs/>
                <w:sz w:val="22"/>
                <w:szCs w:val="22"/>
              </w:rPr>
            </w:pPr>
            <w:r w:rsidRPr="0028501D">
              <w:rPr>
                <w:rFonts w:asciiTheme="minorHAnsi" w:hAnsiTheme="minorHAnsi" w:cstheme="minorHAnsi"/>
                <w:sz w:val="22"/>
                <w:szCs w:val="22"/>
              </w:rPr>
              <w:t>the highly recommended maximum size of the CCN message is set to be at 20 Mbytes without any compression applied, and</w:t>
            </w:r>
          </w:p>
          <w:p w14:paraId="62C1EDC8" w14:textId="77777777" w:rsidR="004D1FEE" w:rsidRPr="0028501D" w:rsidRDefault="004D1FEE" w:rsidP="004D1FEE">
            <w:pPr>
              <w:pStyle w:val="ListParagraph"/>
              <w:numPr>
                <w:ilvl w:val="0"/>
                <w:numId w:val="34"/>
              </w:numPr>
              <w:spacing w:before="240"/>
              <w:contextualSpacing w:val="0"/>
              <w:jc w:val="both"/>
              <w:rPr>
                <w:rFonts w:asciiTheme="minorHAnsi" w:hAnsiTheme="minorHAnsi" w:cstheme="minorHAnsi"/>
                <w:bCs/>
                <w:sz w:val="22"/>
                <w:szCs w:val="22"/>
              </w:rPr>
            </w:pPr>
            <w:r w:rsidRPr="0028501D">
              <w:rPr>
                <w:rFonts w:asciiTheme="minorHAnsi" w:hAnsiTheme="minorHAnsi" w:cstheme="minorHAnsi"/>
                <w:sz w:val="22"/>
                <w:szCs w:val="22"/>
              </w:rPr>
              <w:t>the strictly allowed maximum size of the CCN message shall not be more than 22 Mbytes without any compression applied, and</w:t>
            </w:r>
          </w:p>
          <w:p w14:paraId="44CBFF6D" w14:textId="77777777" w:rsidR="004D1FEE" w:rsidRPr="004D1FEE" w:rsidRDefault="004D1FEE" w:rsidP="004D1FEE">
            <w:pPr>
              <w:pStyle w:val="ListParagraph"/>
              <w:numPr>
                <w:ilvl w:val="0"/>
                <w:numId w:val="34"/>
              </w:numPr>
              <w:spacing w:before="240"/>
              <w:contextualSpacing w:val="0"/>
              <w:jc w:val="both"/>
              <w:rPr>
                <w:rFonts w:asciiTheme="minorHAnsi" w:hAnsiTheme="minorHAnsi" w:cstheme="minorHAnsi"/>
                <w:bCs/>
                <w:sz w:val="22"/>
                <w:szCs w:val="22"/>
              </w:rPr>
            </w:pPr>
            <w:r w:rsidRPr="004D1FEE">
              <w:rPr>
                <w:rFonts w:asciiTheme="minorHAnsi" w:hAnsiTheme="minorHAnsi" w:cstheme="minorHAnsi"/>
                <w:sz w:val="22"/>
                <w:szCs w:val="22"/>
              </w:rPr>
              <w:t>if a message is sent by mistake on the Common Domain, with a size larger than 22 Mbytes, then the receiving country shall reject this oversized message by means of CD917C/CD917D with the following content:</w:t>
            </w:r>
          </w:p>
          <w:p w14:paraId="6112D668" w14:textId="10F16086" w:rsidR="004D1FEE" w:rsidRDefault="004D1FEE" w:rsidP="004D1FEE">
            <w:pPr>
              <w:ind w:left="1440"/>
              <w:rPr>
                <w:rFonts w:asciiTheme="minorHAnsi" w:hAnsiTheme="minorHAnsi" w:cstheme="minorHAnsi"/>
                <w:sz w:val="22"/>
                <w:szCs w:val="22"/>
              </w:rPr>
            </w:pPr>
            <w:r w:rsidRPr="004D1FEE">
              <w:rPr>
                <w:rFonts w:asciiTheme="minorHAnsi" w:hAnsiTheme="minorHAnsi" w:cstheme="minorHAnsi"/>
                <w:sz w:val="22"/>
                <w:szCs w:val="22"/>
              </w:rPr>
              <w:t xml:space="preserve">errorLineNumber=0, </w:t>
            </w:r>
            <w:r w:rsidRPr="004D1FEE">
              <w:rPr>
                <w:rFonts w:asciiTheme="minorHAnsi" w:hAnsiTheme="minorHAnsi" w:cstheme="minorHAnsi"/>
                <w:sz w:val="22"/>
                <w:szCs w:val="22"/>
              </w:rPr>
              <w:br/>
              <w:t xml:space="preserve">errorColumnNumber=0, </w:t>
            </w:r>
            <w:r w:rsidRPr="004D1FEE">
              <w:rPr>
                <w:rFonts w:asciiTheme="minorHAnsi" w:hAnsiTheme="minorHAnsi" w:cstheme="minorHAnsi"/>
                <w:sz w:val="22"/>
                <w:szCs w:val="22"/>
              </w:rPr>
              <w:br/>
              <w:t xml:space="preserve">no errorPointer, </w:t>
            </w:r>
            <w:r w:rsidRPr="004D1FEE">
              <w:rPr>
                <w:rFonts w:asciiTheme="minorHAnsi" w:hAnsiTheme="minorHAnsi" w:cstheme="minorHAnsi"/>
                <w:sz w:val="22"/>
                <w:szCs w:val="22"/>
              </w:rPr>
              <w:br/>
              <w:t xml:space="preserve">errorCode=52, </w:t>
            </w:r>
            <w:r w:rsidRPr="004D1FEE">
              <w:rPr>
                <w:rFonts w:asciiTheme="minorHAnsi" w:hAnsiTheme="minorHAnsi" w:cstheme="minorHAnsi"/>
                <w:sz w:val="22"/>
                <w:szCs w:val="22"/>
              </w:rPr>
              <w:br/>
              <w:t xml:space="preserve">errorText=”maximum input size exceeded”, </w:t>
            </w:r>
            <w:r w:rsidRPr="004D1FEE">
              <w:rPr>
                <w:rFonts w:asciiTheme="minorHAnsi" w:hAnsiTheme="minorHAnsi" w:cstheme="minorHAnsi"/>
                <w:sz w:val="22"/>
                <w:szCs w:val="22"/>
              </w:rPr>
              <w:br/>
              <w:t>originalAttributeValue=&lt;actual size&gt;.</w:t>
            </w:r>
          </w:p>
          <w:p w14:paraId="1710AC81" w14:textId="77777777" w:rsidR="0028501D" w:rsidRPr="004D1FEE" w:rsidRDefault="0028501D" w:rsidP="004D1FEE">
            <w:pPr>
              <w:ind w:left="1440"/>
              <w:rPr>
                <w:rFonts w:asciiTheme="minorHAnsi" w:hAnsiTheme="minorHAnsi" w:cstheme="minorHAnsi"/>
                <w:sz w:val="22"/>
                <w:szCs w:val="22"/>
              </w:rPr>
            </w:pPr>
          </w:p>
          <w:p w14:paraId="72FB8AD1" w14:textId="2CFA1862" w:rsidR="004D1FEE" w:rsidRDefault="004D1FEE" w:rsidP="005370F4">
            <w:pPr>
              <w:rPr>
                <w:rFonts w:asciiTheme="minorHAnsi" w:hAnsiTheme="minorHAnsi" w:cstheme="minorHAnsi"/>
                <w:sz w:val="22"/>
                <w:szCs w:val="22"/>
              </w:rPr>
            </w:pPr>
            <w:r w:rsidRPr="004D1FEE">
              <w:rPr>
                <w:rFonts w:asciiTheme="minorHAnsi" w:hAnsiTheme="minorHAnsi" w:cstheme="minorHAnsi"/>
                <w:sz w:val="22"/>
                <w:szCs w:val="22"/>
              </w:rPr>
              <w:t xml:space="preserve">Consequently, the National Applications must define and apply limits on the declaration messages, to avoid that a declaration message is accepted from the declarant but cannot be exchanged on the Common Domain. Each National Transit Application must be able to receive and process the Common Domain messages with the </w:t>
            </w:r>
            <w:r w:rsidR="00AD5654">
              <w:rPr>
                <w:rFonts w:asciiTheme="minorHAnsi" w:hAnsiTheme="minorHAnsi" w:cstheme="minorHAnsi"/>
                <w:sz w:val="22"/>
                <w:szCs w:val="22"/>
              </w:rPr>
              <w:t>cardinality</w:t>
            </w:r>
            <w:r w:rsidR="00AD5654" w:rsidRPr="004D1FEE">
              <w:rPr>
                <w:rFonts w:asciiTheme="minorHAnsi" w:hAnsiTheme="minorHAnsi" w:cstheme="minorHAnsi"/>
                <w:sz w:val="22"/>
                <w:szCs w:val="22"/>
              </w:rPr>
              <w:t xml:space="preserve"> </w:t>
            </w:r>
            <w:r w:rsidRPr="004D1FEE">
              <w:rPr>
                <w:rFonts w:asciiTheme="minorHAnsi" w:hAnsiTheme="minorHAnsi" w:cstheme="minorHAnsi"/>
                <w:sz w:val="22"/>
                <w:szCs w:val="22"/>
              </w:rPr>
              <w:t>defined in the Appendix Q2 (when the size of the message is below the limit of 22 MBytes per uncompressed message). The same approach is applicable to AES-P1.</w:t>
            </w:r>
            <w:bookmarkStart w:id="4" w:name="_Toc5268301"/>
            <w:bookmarkStart w:id="5" w:name="_Toc5276740"/>
            <w:bookmarkStart w:id="6" w:name="_Hlt455399993"/>
            <w:bookmarkEnd w:id="4"/>
            <w:bookmarkEnd w:id="5"/>
            <w:bookmarkEnd w:id="6"/>
            <w:r w:rsidRPr="004D1FEE">
              <w:rPr>
                <w:rFonts w:asciiTheme="minorHAnsi" w:hAnsiTheme="minorHAnsi" w:cstheme="minorHAnsi"/>
                <w:sz w:val="22"/>
                <w:szCs w:val="22"/>
              </w:rPr>
              <w:t>”</w:t>
            </w:r>
          </w:p>
          <w:p w14:paraId="7439B878" w14:textId="77777777" w:rsidR="00B2154A" w:rsidRDefault="00B2154A" w:rsidP="00B2154A">
            <w:pPr>
              <w:rPr>
                <w:rFonts w:asciiTheme="minorHAnsi" w:hAnsiTheme="minorHAnsi" w:cstheme="minorHAnsi"/>
                <w:bCs/>
                <w:sz w:val="22"/>
                <w:szCs w:val="22"/>
                <w:lang w:val="en-IE"/>
              </w:rPr>
            </w:pPr>
          </w:p>
          <w:p w14:paraId="691DFBAE" w14:textId="1C374FAD" w:rsidR="00017786" w:rsidRPr="003471DA" w:rsidRDefault="00017786" w:rsidP="001F005E">
            <w:pPr>
              <w:rPr>
                <w:rFonts w:asciiTheme="minorHAnsi" w:hAnsiTheme="minorHAnsi" w:cstheme="minorHAnsi"/>
                <w:bCs/>
                <w:sz w:val="22"/>
                <w:szCs w:val="22"/>
                <w:lang w:val="en-IE"/>
              </w:rPr>
            </w:pPr>
          </w:p>
          <w:p w14:paraId="0451B312" w14:textId="41D6D1A0" w:rsidR="004A38EE" w:rsidRDefault="00B2154A" w:rsidP="00427D3B">
            <w:pPr>
              <w:rPr>
                <w:rFonts w:asciiTheme="minorHAnsi" w:hAnsiTheme="minorHAnsi" w:cs="Arial"/>
                <w:sz w:val="22"/>
                <w:szCs w:val="22"/>
                <w:lang w:val="en-US"/>
              </w:rPr>
            </w:pPr>
            <w:r>
              <w:rPr>
                <w:rFonts w:asciiTheme="minorHAnsi" w:hAnsiTheme="minorHAnsi" w:cs="Arial"/>
                <w:sz w:val="22"/>
                <w:szCs w:val="22"/>
                <w:lang w:val="en-US"/>
              </w:rPr>
              <w:t>2/</w:t>
            </w:r>
          </w:p>
          <w:p w14:paraId="455AB637" w14:textId="7BB6BBC2" w:rsidR="00265EED" w:rsidRPr="00BD2F29" w:rsidRDefault="00265EED" w:rsidP="00265EED">
            <w:pPr>
              <w:rPr>
                <w:rFonts w:asciiTheme="minorHAnsi" w:hAnsiTheme="minorHAnsi" w:cstheme="minorHAnsi"/>
                <w:sz w:val="22"/>
                <w:szCs w:val="22"/>
              </w:rPr>
            </w:pPr>
            <w:r w:rsidRPr="00BD2F29">
              <w:rPr>
                <w:rFonts w:asciiTheme="minorHAnsi" w:hAnsiTheme="minorHAnsi" w:cstheme="minorHAnsi"/>
                <w:sz w:val="22"/>
                <w:szCs w:val="22"/>
              </w:rPr>
              <w:t>In addition, the</w:t>
            </w:r>
            <w:r w:rsidR="00B12909">
              <w:rPr>
                <w:rFonts w:asciiTheme="minorHAnsi" w:hAnsiTheme="minorHAnsi" w:cstheme="minorHAnsi"/>
                <w:sz w:val="22"/>
                <w:szCs w:val="22"/>
              </w:rPr>
              <w:t xml:space="preserve">re is a need for clarification about how the </w:t>
            </w:r>
            <w:r w:rsidR="00B12909" w:rsidRPr="00B12909">
              <w:rPr>
                <w:rFonts w:asciiTheme="minorHAnsi" w:hAnsiTheme="minorHAnsi" w:cstheme="minorHAnsi"/>
                <w:b/>
                <w:bCs/>
                <w:sz w:val="22"/>
                <w:szCs w:val="22"/>
              </w:rPr>
              <w:t>Previous document</w:t>
            </w:r>
            <w:r w:rsidRPr="00BD2F29">
              <w:rPr>
                <w:rFonts w:asciiTheme="minorHAnsi" w:hAnsiTheme="minorHAnsi" w:cstheme="minorHAnsi"/>
                <w:sz w:val="22"/>
                <w:szCs w:val="22"/>
              </w:rPr>
              <w:t xml:space="preserve"> </w:t>
            </w:r>
            <w:r w:rsidR="00B12909">
              <w:rPr>
                <w:rFonts w:asciiTheme="minorHAnsi" w:hAnsiTheme="minorHAnsi" w:cstheme="minorHAnsi"/>
                <w:sz w:val="22"/>
                <w:szCs w:val="22"/>
              </w:rPr>
              <w:t>type</w:t>
            </w:r>
            <w:r w:rsidRPr="00BD2F29">
              <w:rPr>
                <w:rFonts w:asciiTheme="minorHAnsi" w:hAnsiTheme="minorHAnsi" w:cstheme="minorHAnsi"/>
                <w:sz w:val="22"/>
                <w:szCs w:val="22"/>
              </w:rPr>
              <w:t xml:space="preserve"> ‘N830’</w:t>
            </w:r>
            <w:r w:rsidR="00B12909">
              <w:rPr>
                <w:rFonts w:asciiTheme="minorHAnsi" w:hAnsiTheme="minorHAnsi" w:cstheme="minorHAnsi"/>
                <w:sz w:val="22"/>
                <w:szCs w:val="22"/>
              </w:rPr>
              <w:t xml:space="preserve"> shall be used in case of </w:t>
            </w:r>
            <w:r w:rsidR="00B12909" w:rsidRPr="006E50B0">
              <w:rPr>
                <w:rFonts w:asciiTheme="minorHAnsi" w:hAnsiTheme="minorHAnsi" w:cstheme="minorHAnsi"/>
                <w:b/>
                <w:bCs/>
                <w:sz w:val="22"/>
                <w:szCs w:val="22"/>
              </w:rPr>
              <w:t>Export Followed By Transit</w:t>
            </w:r>
            <w:r w:rsidR="006E50B0">
              <w:rPr>
                <w:rFonts w:asciiTheme="minorHAnsi" w:hAnsiTheme="minorHAnsi" w:cstheme="minorHAnsi"/>
                <w:sz w:val="22"/>
                <w:szCs w:val="22"/>
              </w:rPr>
              <w:t xml:space="preserve"> </w:t>
            </w:r>
            <w:r w:rsidR="006E50B0" w:rsidRPr="009A37AE">
              <w:rPr>
                <w:rFonts w:asciiTheme="minorHAnsi" w:hAnsiTheme="minorHAnsi" w:cstheme="minorHAnsi"/>
                <w:i/>
                <w:iCs/>
                <w:sz w:val="22"/>
                <w:szCs w:val="22"/>
              </w:rPr>
              <w:t>AFTER</w:t>
            </w:r>
            <w:r w:rsidR="006E50B0">
              <w:rPr>
                <w:rFonts w:asciiTheme="minorHAnsi" w:hAnsiTheme="minorHAnsi" w:cstheme="minorHAnsi"/>
                <w:sz w:val="22"/>
                <w:szCs w:val="22"/>
              </w:rPr>
              <w:t xml:space="preserve"> the Transitional Period</w:t>
            </w:r>
            <w:r w:rsidR="004751CC">
              <w:rPr>
                <w:rFonts w:asciiTheme="minorHAnsi" w:hAnsiTheme="minorHAnsi" w:cstheme="minorHAnsi"/>
                <w:sz w:val="22"/>
                <w:szCs w:val="22"/>
              </w:rPr>
              <w:t xml:space="preserve"> </w:t>
            </w:r>
            <w:r w:rsidR="00494CBD">
              <w:rPr>
                <w:rFonts w:asciiTheme="minorHAnsi" w:hAnsiTheme="minorHAnsi" w:cstheme="minorHAnsi"/>
                <w:sz w:val="22"/>
                <w:szCs w:val="22"/>
              </w:rPr>
              <w:t xml:space="preserve">(different from the usage </w:t>
            </w:r>
            <w:r w:rsidR="00494CBD" w:rsidRPr="00494CBD">
              <w:rPr>
                <w:rFonts w:asciiTheme="minorHAnsi" w:hAnsiTheme="minorHAnsi" w:cstheme="minorHAnsi"/>
                <w:i/>
                <w:iCs/>
                <w:sz w:val="22"/>
                <w:szCs w:val="22"/>
              </w:rPr>
              <w:t>DURING</w:t>
            </w:r>
            <w:r w:rsidR="00494CBD">
              <w:rPr>
                <w:rFonts w:asciiTheme="minorHAnsi" w:hAnsiTheme="minorHAnsi" w:cstheme="minorHAnsi"/>
                <w:sz w:val="22"/>
                <w:szCs w:val="22"/>
              </w:rPr>
              <w:t xml:space="preserve"> the Transitional Period)</w:t>
            </w:r>
            <w:r w:rsidRPr="00BD2F29">
              <w:rPr>
                <w:rFonts w:asciiTheme="minorHAnsi" w:hAnsiTheme="minorHAnsi" w:cstheme="minorHAnsi"/>
                <w:sz w:val="22"/>
                <w:szCs w:val="22"/>
              </w:rPr>
              <w:t xml:space="preserve">. </w:t>
            </w:r>
          </w:p>
          <w:p w14:paraId="440D452E" w14:textId="4FBBAF26" w:rsidR="00265EED" w:rsidRPr="00BD2F29" w:rsidRDefault="00166EB3" w:rsidP="00265EED">
            <w:pPr>
              <w:rPr>
                <w:rFonts w:asciiTheme="minorHAnsi" w:hAnsiTheme="minorHAnsi" w:cstheme="minorHAnsi"/>
                <w:sz w:val="22"/>
                <w:szCs w:val="22"/>
              </w:rPr>
            </w:pPr>
            <w:r>
              <w:rPr>
                <w:rFonts w:asciiTheme="minorHAnsi" w:hAnsiTheme="minorHAnsi" w:cstheme="minorHAnsi"/>
                <w:sz w:val="22"/>
                <w:szCs w:val="22"/>
              </w:rPr>
              <w:t xml:space="preserve">Indeed, </w:t>
            </w:r>
            <w:r w:rsidRPr="00166EB3">
              <w:rPr>
                <w:rFonts w:asciiTheme="minorHAnsi" w:hAnsiTheme="minorHAnsi" w:cstheme="minorHAnsi"/>
                <w:sz w:val="22"/>
                <w:szCs w:val="22"/>
                <w:u w:val="single"/>
              </w:rPr>
              <w:t>d</w:t>
            </w:r>
            <w:r w:rsidR="00265EED" w:rsidRPr="00166EB3">
              <w:rPr>
                <w:rFonts w:asciiTheme="minorHAnsi" w:hAnsiTheme="minorHAnsi" w:cstheme="minorHAnsi"/>
                <w:sz w:val="22"/>
                <w:szCs w:val="22"/>
                <w:u w:val="single"/>
              </w:rPr>
              <w:t>uring</w:t>
            </w:r>
            <w:r w:rsidR="00265EED" w:rsidRPr="00BD2F29">
              <w:rPr>
                <w:rFonts w:asciiTheme="minorHAnsi" w:hAnsiTheme="minorHAnsi" w:cstheme="minorHAnsi"/>
                <w:sz w:val="22"/>
                <w:szCs w:val="22"/>
              </w:rPr>
              <w:t xml:space="preserve"> the T</w:t>
            </w:r>
            <w:r>
              <w:rPr>
                <w:rFonts w:asciiTheme="minorHAnsi" w:hAnsiTheme="minorHAnsi" w:cstheme="minorHAnsi"/>
                <w:sz w:val="22"/>
                <w:szCs w:val="22"/>
              </w:rPr>
              <w:t xml:space="preserve">ransitional </w:t>
            </w:r>
            <w:r w:rsidR="00265EED" w:rsidRPr="00BD2F29">
              <w:rPr>
                <w:rFonts w:asciiTheme="minorHAnsi" w:hAnsiTheme="minorHAnsi" w:cstheme="minorHAnsi"/>
                <w:sz w:val="22"/>
                <w:szCs w:val="22"/>
              </w:rPr>
              <w:t>P</w:t>
            </w:r>
            <w:r>
              <w:rPr>
                <w:rFonts w:asciiTheme="minorHAnsi" w:hAnsiTheme="minorHAnsi" w:cstheme="minorHAnsi"/>
                <w:sz w:val="22"/>
                <w:szCs w:val="22"/>
              </w:rPr>
              <w:t>eriod</w:t>
            </w:r>
            <w:r w:rsidR="00265EED" w:rsidRPr="00BD2F29">
              <w:rPr>
                <w:rFonts w:asciiTheme="minorHAnsi" w:hAnsiTheme="minorHAnsi" w:cstheme="minorHAnsi"/>
                <w:sz w:val="22"/>
                <w:szCs w:val="22"/>
              </w:rPr>
              <w:t xml:space="preserve">: </w:t>
            </w:r>
          </w:p>
          <w:p w14:paraId="4C23D073" w14:textId="0FB8D7CC" w:rsidR="00265EED" w:rsidRPr="00BD2F29" w:rsidRDefault="002A4638" w:rsidP="00265EED">
            <w:pPr>
              <w:pStyle w:val="ListParagraph"/>
              <w:numPr>
                <w:ilvl w:val="0"/>
                <w:numId w:val="42"/>
              </w:numPr>
              <w:spacing w:after="160" w:line="259" w:lineRule="auto"/>
              <w:rPr>
                <w:rFonts w:asciiTheme="minorHAnsi" w:hAnsiTheme="minorHAnsi" w:cstheme="minorHAnsi"/>
                <w:sz w:val="22"/>
                <w:szCs w:val="22"/>
              </w:rPr>
            </w:pPr>
            <w:r>
              <w:rPr>
                <w:rFonts w:asciiTheme="minorHAnsi" w:hAnsiTheme="minorHAnsi" w:cstheme="minorHAnsi"/>
                <w:sz w:val="22"/>
                <w:szCs w:val="22"/>
              </w:rPr>
              <w:t>o</w:t>
            </w:r>
            <w:r w:rsidR="00265EED" w:rsidRPr="00BD2F29">
              <w:rPr>
                <w:rFonts w:asciiTheme="minorHAnsi" w:hAnsiTheme="minorHAnsi" w:cstheme="minorHAnsi"/>
                <w:sz w:val="22"/>
                <w:szCs w:val="22"/>
              </w:rPr>
              <w:t>nly one HC can be used,</w:t>
            </w:r>
          </w:p>
          <w:p w14:paraId="1500A458" w14:textId="40617A1A" w:rsidR="00265EED" w:rsidRPr="00BD2F29" w:rsidRDefault="002A4638" w:rsidP="00265EED">
            <w:pPr>
              <w:pStyle w:val="ListParagraph"/>
              <w:numPr>
                <w:ilvl w:val="0"/>
                <w:numId w:val="42"/>
              </w:numPr>
              <w:spacing w:after="160" w:line="259" w:lineRule="auto"/>
              <w:rPr>
                <w:rFonts w:asciiTheme="minorHAnsi" w:hAnsiTheme="minorHAnsi" w:cstheme="minorHAnsi"/>
                <w:sz w:val="22"/>
                <w:szCs w:val="22"/>
              </w:rPr>
            </w:pPr>
            <w:r>
              <w:rPr>
                <w:rFonts w:asciiTheme="minorHAnsi" w:hAnsiTheme="minorHAnsi" w:cstheme="minorHAnsi"/>
                <w:sz w:val="22"/>
                <w:szCs w:val="22"/>
              </w:rPr>
              <w:t>t</w:t>
            </w:r>
            <w:r w:rsidR="00166EB3">
              <w:rPr>
                <w:rFonts w:asciiTheme="minorHAnsi" w:hAnsiTheme="minorHAnsi" w:cstheme="minorHAnsi"/>
                <w:sz w:val="22"/>
                <w:szCs w:val="22"/>
              </w:rPr>
              <w:t xml:space="preserve">he </w:t>
            </w:r>
            <w:r w:rsidR="00265EED" w:rsidRPr="00BD2F29">
              <w:rPr>
                <w:rFonts w:asciiTheme="minorHAnsi" w:hAnsiTheme="minorHAnsi" w:cstheme="minorHAnsi"/>
                <w:sz w:val="22"/>
                <w:szCs w:val="22"/>
              </w:rPr>
              <w:t>D</w:t>
            </w:r>
            <w:r>
              <w:rPr>
                <w:rFonts w:asciiTheme="minorHAnsi" w:hAnsiTheme="minorHAnsi" w:cstheme="minorHAnsi"/>
                <w:sz w:val="22"/>
                <w:szCs w:val="22"/>
              </w:rPr>
              <w:t xml:space="preserve">ata </w:t>
            </w:r>
            <w:r w:rsidR="00265EED" w:rsidRPr="00BD2F29">
              <w:rPr>
                <w:rFonts w:asciiTheme="minorHAnsi" w:hAnsiTheme="minorHAnsi" w:cstheme="minorHAnsi"/>
                <w:sz w:val="22"/>
                <w:szCs w:val="22"/>
              </w:rPr>
              <w:t>G</w:t>
            </w:r>
            <w:r>
              <w:rPr>
                <w:rFonts w:asciiTheme="minorHAnsi" w:hAnsiTheme="minorHAnsi" w:cstheme="minorHAnsi"/>
                <w:sz w:val="22"/>
                <w:szCs w:val="22"/>
              </w:rPr>
              <w:t>roup</w:t>
            </w:r>
            <w:r w:rsidR="00265EED" w:rsidRPr="00BD2F29">
              <w:rPr>
                <w:rFonts w:asciiTheme="minorHAnsi" w:hAnsiTheme="minorHAnsi" w:cstheme="minorHAnsi"/>
                <w:sz w:val="22"/>
                <w:szCs w:val="22"/>
              </w:rPr>
              <w:t xml:space="preserve"> HC/PREVIOUS DOCUMENT is not used</w:t>
            </w:r>
            <w:r>
              <w:rPr>
                <w:rFonts w:asciiTheme="minorHAnsi" w:hAnsiTheme="minorHAnsi" w:cstheme="minorHAnsi"/>
                <w:sz w:val="22"/>
                <w:szCs w:val="22"/>
              </w:rPr>
              <w:t xml:space="preserve"> and</w:t>
            </w:r>
            <w:r w:rsidR="00265EED" w:rsidRPr="00BD2F29">
              <w:rPr>
                <w:rFonts w:asciiTheme="minorHAnsi" w:hAnsiTheme="minorHAnsi" w:cstheme="minorHAnsi"/>
                <w:sz w:val="22"/>
                <w:szCs w:val="22"/>
              </w:rPr>
              <w:t>,</w:t>
            </w:r>
          </w:p>
          <w:p w14:paraId="54AD9245" w14:textId="38DFED73" w:rsidR="00265EED" w:rsidRPr="00BD2F29" w:rsidRDefault="002A4638" w:rsidP="00265EED">
            <w:pPr>
              <w:pStyle w:val="ListParagraph"/>
              <w:numPr>
                <w:ilvl w:val="0"/>
                <w:numId w:val="42"/>
              </w:numPr>
              <w:spacing w:after="160" w:line="259" w:lineRule="auto"/>
              <w:rPr>
                <w:rFonts w:asciiTheme="minorHAnsi" w:hAnsiTheme="minorHAnsi" w:cstheme="minorHAnsi"/>
                <w:sz w:val="22"/>
                <w:szCs w:val="22"/>
              </w:rPr>
            </w:pPr>
            <w:r>
              <w:rPr>
                <w:rFonts w:asciiTheme="minorHAnsi" w:hAnsiTheme="minorHAnsi" w:cstheme="minorHAnsi"/>
                <w:sz w:val="22"/>
                <w:szCs w:val="22"/>
              </w:rPr>
              <w:t xml:space="preserve">the </w:t>
            </w:r>
            <w:r w:rsidR="00265EED" w:rsidRPr="00BD2F29">
              <w:rPr>
                <w:rFonts w:asciiTheme="minorHAnsi" w:hAnsiTheme="minorHAnsi" w:cstheme="minorHAnsi"/>
                <w:sz w:val="22"/>
                <w:szCs w:val="22"/>
              </w:rPr>
              <w:t xml:space="preserve">EXPORT MRN </w:t>
            </w:r>
            <w:r>
              <w:rPr>
                <w:rFonts w:asciiTheme="minorHAnsi" w:hAnsiTheme="minorHAnsi" w:cstheme="minorHAnsi"/>
                <w:sz w:val="22"/>
                <w:szCs w:val="22"/>
              </w:rPr>
              <w:t>must be</w:t>
            </w:r>
            <w:r w:rsidR="00265EED" w:rsidRPr="00BD2F29">
              <w:rPr>
                <w:rFonts w:asciiTheme="minorHAnsi" w:hAnsiTheme="minorHAnsi" w:cstheme="minorHAnsi"/>
                <w:sz w:val="22"/>
                <w:szCs w:val="22"/>
              </w:rPr>
              <w:t xml:space="preserve"> </w:t>
            </w:r>
            <w:r>
              <w:rPr>
                <w:rFonts w:asciiTheme="minorHAnsi" w:hAnsiTheme="minorHAnsi" w:cstheme="minorHAnsi"/>
                <w:sz w:val="22"/>
                <w:szCs w:val="22"/>
              </w:rPr>
              <w:t>inserted in the Data Group</w:t>
            </w:r>
            <w:r w:rsidR="00265EED" w:rsidRPr="00BD2F29">
              <w:rPr>
                <w:rFonts w:asciiTheme="minorHAnsi" w:hAnsiTheme="minorHAnsi" w:cstheme="minorHAnsi"/>
                <w:sz w:val="22"/>
                <w:szCs w:val="22"/>
              </w:rPr>
              <w:t xml:space="preserve"> HC/HCI/PREVIOUS DOCUMENT/Type, with Codelist CL214 (“PreviousDocumentType”) applied.</w:t>
            </w:r>
          </w:p>
          <w:p w14:paraId="21D133CA" w14:textId="0089DF41" w:rsidR="00265EED" w:rsidRPr="00BD2F29" w:rsidRDefault="005630F5" w:rsidP="00265EED">
            <w:pPr>
              <w:rPr>
                <w:rFonts w:asciiTheme="minorHAnsi" w:hAnsiTheme="minorHAnsi" w:cstheme="minorHAnsi"/>
                <w:sz w:val="22"/>
                <w:szCs w:val="22"/>
              </w:rPr>
            </w:pPr>
            <w:r>
              <w:rPr>
                <w:rFonts w:asciiTheme="minorHAnsi" w:hAnsiTheme="minorHAnsi" w:cstheme="minorHAnsi"/>
                <w:sz w:val="22"/>
                <w:szCs w:val="22"/>
              </w:rPr>
              <w:t xml:space="preserve">But </w:t>
            </w:r>
            <w:r w:rsidRPr="005630F5">
              <w:rPr>
                <w:rFonts w:asciiTheme="minorHAnsi" w:hAnsiTheme="minorHAnsi" w:cstheme="minorHAnsi"/>
                <w:sz w:val="22"/>
                <w:szCs w:val="22"/>
                <w:u w:val="single"/>
              </w:rPr>
              <w:t>after</w:t>
            </w:r>
            <w:r>
              <w:rPr>
                <w:rFonts w:asciiTheme="minorHAnsi" w:hAnsiTheme="minorHAnsi" w:cstheme="minorHAnsi"/>
                <w:sz w:val="22"/>
                <w:szCs w:val="22"/>
              </w:rPr>
              <w:t xml:space="preserve"> </w:t>
            </w:r>
            <w:r w:rsidR="00265EED" w:rsidRPr="00BD2F29">
              <w:rPr>
                <w:rFonts w:asciiTheme="minorHAnsi" w:hAnsiTheme="minorHAnsi" w:cstheme="minorHAnsi"/>
                <w:sz w:val="22"/>
                <w:szCs w:val="22"/>
              </w:rPr>
              <w:t>the T</w:t>
            </w:r>
            <w:r>
              <w:rPr>
                <w:rFonts w:asciiTheme="minorHAnsi" w:hAnsiTheme="minorHAnsi" w:cstheme="minorHAnsi"/>
                <w:sz w:val="22"/>
                <w:szCs w:val="22"/>
              </w:rPr>
              <w:t xml:space="preserve">ransitional </w:t>
            </w:r>
            <w:r w:rsidR="00265EED" w:rsidRPr="00BD2F29">
              <w:rPr>
                <w:rFonts w:asciiTheme="minorHAnsi" w:hAnsiTheme="minorHAnsi" w:cstheme="minorHAnsi"/>
                <w:sz w:val="22"/>
                <w:szCs w:val="22"/>
              </w:rPr>
              <w:t>P</w:t>
            </w:r>
            <w:r>
              <w:rPr>
                <w:rFonts w:asciiTheme="minorHAnsi" w:hAnsiTheme="minorHAnsi" w:cstheme="minorHAnsi"/>
                <w:sz w:val="22"/>
                <w:szCs w:val="22"/>
              </w:rPr>
              <w:t>eriod</w:t>
            </w:r>
            <w:r w:rsidR="00265EED" w:rsidRPr="00BD2F29">
              <w:rPr>
                <w:rFonts w:asciiTheme="minorHAnsi" w:hAnsiTheme="minorHAnsi" w:cstheme="minorHAnsi"/>
                <w:sz w:val="22"/>
                <w:szCs w:val="22"/>
              </w:rPr>
              <w:t>:</w:t>
            </w:r>
          </w:p>
          <w:p w14:paraId="71BC943D" w14:textId="7C572266" w:rsidR="00265EED" w:rsidRPr="00BD2F29" w:rsidRDefault="00F51755" w:rsidP="00265EED">
            <w:pPr>
              <w:pStyle w:val="ListParagraph"/>
              <w:numPr>
                <w:ilvl w:val="0"/>
                <w:numId w:val="43"/>
              </w:numPr>
              <w:spacing w:after="160" w:line="259" w:lineRule="auto"/>
              <w:rPr>
                <w:rFonts w:asciiTheme="minorHAnsi" w:hAnsiTheme="minorHAnsi" w:cstheme="minorHAnsi"/>
                <w:sz w:val="22"/>
                <w:szCs w:val="22"/>
              </w:rPr>
            </w:pPr>
            <w:r>
              <w:rPr>
                <w:rFonts w:asciiTheme="minorHAnsi" w:hAnsiTheme="minorHAnsi" w:cstheme="minorHAnsi"/>
                <w:sz w:val="22"/>
                <w:szCs w:val="22"/>
              </w:rPr>
              <w:t>u</w:t>
            </w:r>
            <w:r w:rsidR="00265EED" w:rsidRPr="00BD2F29">
              <w:rPr>
                <w:rFonts w:asciiTheme="minorHAnsi" w:hAnsiTheme="minorHAnsi" w:cstheme="minorHAnsi"/>
                <w:sz w:val="22"/>
                <w:szCs w:val="22"/>
              </w:rPr>
              <w:t>p to 99x HC can be used,</w:t>
            </w:r>
          </w:p>
          <w:p w14:paraId="6A8FC96A" w14:textId="28D5A1FB" w:rsidR="00265EED" w:rsidRPr="00BD2F29" w:rsidRDefault="00F51755" w:rsidP="00265EED">
            <w:pPr>
              <w:pStyle w:val="ListParagraph"/>
              <w:numPr>
                <w:ilvl w:val="0"/>
                <w:numId w:val="43"/>
              </w:numPr>
              <w:spacing w:after="160" w:line="259" w:lineRule="auto"/>
              <w:rPr>
                <w:rFonts w:asciiTheme="minorHAnsi" w:hAnsiTheme="minorHAnsi" w:cstheme="minorHAnsi"/>
                <w:sz w:val="22"/>
                <w:szCs w:val="22"/>
              </w:rPr>
            </w:pPr>
            <w:r>
              <w:rPr>
                <w:rFonts w:asciiTheme="minorHAnsi" w:hAnsiTheme="minorHAnsi" w:cstheme="minorHAnsi"/>
                <w:sz w:val="22"/>
                <w:szCs w:val="22"/>
              </w:rPr>
              <w:t xml:space="preserve">the </w:t>
            </w:r>
            <w:r w:rsidR="00265EED" w:rsidRPr="00BD2F29">
              <w:rPr>
                <w:rFonts w:asciiTheme="minorHAnsi" w:hAnsiTheme="minorHAnsi" w:cstheme="minorHAnsi"/>
                <w:sz w:val="22"/>
                <w:szCs w:val="22"/>
              </w:rPr>
              <w:t>D</w:t>
            </w:r>
            <w:r>
              <w:rPr>
                <w:rFonts w:asciiTheme="minorHAnsi" w:hAnsiTheme="minorHAnsi" w:cstheme="minorHAnsi"/>
                <w:sz w:val="22"/>
                <w:szCs w:val="22"/>
              </w:rPr>
              <w:t>ata Group</w:t>
            </w:r>
            <w:r w:rsidR="00265EED" w:rsidRPr="00BD2F29">
              <w:rPr>
                <w:rFonts w:asciiTheme="minorHAnsi" w:hAnsiTheme="minorHAnsi" w:cstheme="minorHAnsi"/>
                <w:sz w:val="22"/>
                <w:szCs w:val="22"/>
              </w:rPr>
              <w:t xml:space="preserve"> HC/HCI/PREVIOUS DOCUMENT/type is not used</w:t>
            </w:r>
            <w:r>
              <w:rPr>
                <w:rFonts w:asciiTheme="minorHAnsi" w:hAnsiTheme="minorHAnsi" w:cstheme="minorHAnsi"/>
                <w:sz w:val="22"/>
                <w:szCs w:val="22"/>
              </w:rPr>
              <w:t xml:space="preserve"> and</w:t>
            </w:r>
            <w:r w:rsidR="00265EED" w:rsidRPr="00BD2F29">
              <w:rPr>
                <w:rFonts w:asciiTheme="minorHAnsi" w:hAnsiTheme="minorHAnsi" w:cstheme="minorHAnsi"/>
                <w:sz w:val="22"/>
                <w:szCs w:val="22"/>
              </w:rPr>
              <w:t>,</w:t>
            </w:r>
          </w:p>
          <w:p w14:paraId="292EDF05" w14:textId="1E6BE1F5" w:rsidR="00265EED" w:rsidRPr="00BD2F29" w:rsidRDefault="00F51755" w:rsidP="00265EED">
            <w:pPr>
              <w:pStyle w:val="ListParagraph"/>
              <w:numPr>
                <w:ilvl w:val="0"/>
                <w:numId w:val="43"/>
              </w:numPr>
              <w:spacing w:after="160" w:line="259" w:lineRule="auto"/>
              <w:rPr>
                <w:rFonts w:asciiTheme="minorHAnsi" w:hAnsiTheme="minorHAnsi" w:cstheme="minorHAnsi"/>
                <w:sz w:val="22"/>
                <w:szCs w:val="22"/>
              </w:rPr>
            </w:pPr>
            <w:r>
              <w:rPr>
                <w:rFonts w:asciiTheme="minorHAnsi" w:hAnsiTheme="minorHAnsi" w:cstheme="minorHAnsi"/>
                <w:sz w:val="22"/>
                <w:szCs w:val="22"/>
              </w:rPr>
              <w:t xml:space="preserve">the </w:t>
            </w:r>
            <w:r w:rsidR="00265EED" w:rsidRPr="00BD2F29">
              <w:rPr>
                <w:rFonts w:asciiTheme="minorHAnsi" w:hAnsiTheme="minorHAnsi" w:cstheme="minorHAnsi"/>
                <w:sz w:val="22"/>
                <w:szCs w:val="22"/>
              </w:rPr>
              <w:t xml:space="preserve">EXPORT MRN </w:t>
            </w:r>
            <w:r>
              <w:rPr>
                <w:rFonts w:asciiTheme="minorHAnsi" w:hAnsiTheme="minorHAnsi" w:cstheme="minorHAnsi"/>
                <w:sz w:val="22"/>
                <w:szCs w:val="22"/>
              </w:rPr>
              <w:t>must be inserted</w:t>
            </w:r>
            <w:r w:rsidR="00265EED" w:rsidRPr="00BD2F29">
              <w:rPr>
                <w:rFonts w:asciiTheme="minorHAnsi" w:hAnsiTheme="minorHAnsi" w:cstheme="minorHAnsi"/>
                <w:sz w:val="22"/>
                <w:szCs w:val="22"/>
              </w:rPr>
              <w:t xml:space="preserve"> in</w:t>
            </w:r>
            <w:r>
              <w:rPr>
                <w:rFonts w:asciiTheme="minorHAnsi" w:hAnsiTheme="minorHAnsi" w:cstheme="minorHAnsi"/>
                <w:sz w:val="22"/>
                <w:szCs w:val="22"/>
              </w:rPr>
              <w:t xml:space="preserve"> the Data Group </w:t>
            </w:r>
            <w:r w:rsidR="00265EED" w:rsidRPr="00BD2F29">
              <w:rPr>
                <w:rFonts w:asciiTheme="minorHAnsi" w:hAnsiTheme="minorHAnsi" w:cstheme="minorHAnsi"/>
                <w:sz w:val="22"/>
                <w:szCs w:val="22"/>
              </w:rPr>
              <w:t>HC/PREVIOUS DOCUMENT/Type, with Codelist CL228 (“PreviousDocumentExportType”) applied.</w:t>
            </w:r>
          </w:p>
          <w:p w14:paraId="7F6836A3" w14:textId="63DF2892" w:rsidR="00265EED" w:rsidRDefault="00265EED" w:rsidP="00265EED">
            <w:pPr>
              <w:rPr>
                <w:ins w:id="7" w:author="NEDOS George" w:date="2023-11-06T11:41:00Z"/>
                <w:rFonts w:asciiTheme="minorHAnsi" w:hAnsiTheme="minorHAnsi" w:cstheme="minorHAnsi"/>
                <w:sz w:val="22"/>
                <w:szCs w:val="22"/>
              </w:rPr>
            </w:pPr>
            <w:r w:rsidRPr="00BD2F29">
              <w:rPr>
                <w:rFonts w:asciiTheme="minorHAnsi" w:hAnsiTheme="minorHAnsi" w:cstheme="minorHAnsi"/>
                <w:sz w:val="22"/>
                <w:szCs w:val="22"/>
              </w:rPr>
              <w:lastRenderedPageBreak/>
              <w:t>It should be explicitly documented that from the end date of the Transitional Period, the value ‘N830’ shall be valid ONLY in CL228 and it shall be invalidated in the CL214 (changes to be applied in CS/RD2 CONF and CS/RD2 PROD), to avoid any confusion</w:t>
            </w:r>
            <w:r>
              <w:rPr>
                <w:rFonts w:asciiTheme="minorHAnsi" w:hAnsiTheme="minorHAnsi" w:cstheme="minorHAnsi"/>
                <w:sz w:val="22"/>
                <w:szCs w:val="22"/>
              </w:rPr>
              <w:t>.</w:t>
            </w:r>
          </w:p>
          <w:p w14:paraId="5DDEA6E4" w14:textId="77777777" w:rsidR="006F73A9" w:rsidRDefault="006F73A9" w:rsidP="00265EED">
            <w:pPr>
              <w:rPr>
                <w:ins w:id="8" w:author="NEDOS George" w:date="2023-11-06T11:41:00Z"/>
                <w:rFonts w:asciiTheme="minorHAnsi" w:hAnsiTheme="minorHAnsi" w:cstheme="minorHAnsi"/>
                <w:sz w:val="22"/>
                <w:szCs w:val="22"/>
                <w:shd w:val="clear" w:color="auto" w:fill="FFFFFF"/>
              </w:rPr>
            </w:pPr>
          </w:p>
          <w:tbl>
            <w:tblPr>
              <w:tblpPr w:leftFromText="180" w:rightFromText="180" w:vertAnchor="text" w:horzAnchor="margin" w:tblpXSpec="center" w:tblpY="-53"/>
              <w:tblW w:w="9775" w:type="dxa"/>
              <w:tblLook w:val="04A0" w:firstRow="1" w:lastRow="0" w:firstColumn="1" w:lastColumn="0" w:noHBand="0" w:noVBand="1"/>
            </w:tblPr>
            <w:tblGrid>
              <w:gridCol w:w="3522"/>
              <w:gridCol w:w="3038"/>
              <w:gridCol w:w="3215"/>
            </w:tblGrid>
            <w:tr w:rsidR="006F73A9" w:rsidRPr="00C94F6D" w14:paraId="03FBF997" w14:textId="77777777" w:rsidTr="00420433">
              <w:trPr>
                <w:trHeight w:val="324"/>
                <w:ins w:id="9" w:author="NEDOS George" w:date="2023-11-06T11:41:00Z"/>
              </w:trPr>
              <w:tc>
                <w:tcPr>
                  <w:tcW w:w="3522" w:type="dxa"/>
                  <w:tcBorders>
                    <w:top w:val="single" w:sz="8" w:space="0" w:color="auto"/>
                    <w:left w:val="single" w:sz="8" w:space="0" w:color="auto"/>
                    <w:bottom w:val="single" w:sz="8" w:space="0" w:color="auto"/>
                    <w:right w:val="single" w:sz="8" w:space="0" w:color="auto"/>
                  </w:tcBorders>
                  <w:shd w:val="clear" w:color="000000" w:fill="FFFF00"/>
                  <w:vAlign w:val="center"/>
                  <w:hideMark/>
                </w:tcPr>
                <w:p w14:paraId="0EDA60A0" w14:textId="77777777" w:rsidR="006F73A9" w:rsidRPr="00C94F6D" w:rsidRDefault="006F73A9" w:rsidP="006F73A9">
                  <w:pPr>
                    <w:rPr>
                      <w:ins w:id="10" w:author="NEDOS George" w:date="2023-11-06T11:41:00Z"/>
                      <w:rFonts w:asciiTheme="minorHAnsi" w:hAnsiTheme="minorHAnsi" w:cstheme="minorHAnsi"/>
                      <w:b/>
                      <w:bCs/>
                      <w:color w:val="000000"/>
                      <w:sz w:val="22"/>
                      <w:szCs w:val="22"/>
                    </w:rPr>
                  </w:pPr>
                  <w:ins w:id="11" w:author="NEDOS George" w:date="2023-11-06T11:41:00Z">
                    <w:r w:rsidRPr="00C94F6D">
                      <w:rPr>
                        <w:rFonts w:asciiTheme="minorHAnsi" w:hAnsiTheme="minorHAnsi" w:cstheme="minorHAnsi"/>
                        <w:b/>
                        <w:bCs/>
                        <w:color w:val="000000"/>
                        <w:sz w:val="22"/>
                        <w:szCs w:val="22"/>
                      </w:rPr>
                      <w:t> </w:t>
                    </w:r>
                  </w:ins>
                </w:p>
              </w:tc>
              <w:tc>
                <w:tcPr>
                  <w:tcW w:w="3038" w:type="dxa"/>
                  <w:tcBorders>
                    <w:top w:val="single" w:sz="8" w:space="0" w:color="auto"/>
                    <w:left w:val="nil"/>
                    <w:bottom w:val="single" w:sz="8" w:space="0" w:color="auto"/>
                    <w:right w:val="single" w:sz="8" w:space="0" w:color="auto"/>
                  </w:tcBorders>
                  <w:shd w:val="clear" w:color="000000" w:fill="FFFF00"/>
                  <w:vAlign w:val="center"/>
                  <w:hideMark/>
                </w:tcPr>
                <w:p w14:paraId="6AB98E6C" w14:textId="77777777" w:rsidR="006F73A9" w:rsidRPr="00C94F6D" w:rsidRDefault="006F73A9" w:rsidP="006F73A9">
                  <w:pPr>
                    <w:jc w:val="center"/>
                    <w:rPr>
                      <w:ins w:id="12" w:author="NEDOS George" w:date="2023-11-06T11:41:00Z"/>
                      <w:rFonts w:asciiTheme="minorHAnsi" w:hAnsiTheme="minorHAnsi" w:cstheme="minorHAnsi"/>
                      <w:b/>
                      <w:bCs/>
                      <w:color w:val="000000"/>
                      <w:sz w:val="22"/>
                      <w:szCs w:val="22"/>
                    </w:rPr>
                  </w:pPr>
                  <w:ins w:id="13" w:author="NEDOS George" w:date="2023-11-06T11:41:00Z">
                    <w:r w:rsidRPr="00C94F6D">
                      <w:rPr>
                        <w:rFonts w:asciiTheme="minorHAnsi" w:hAnsiTheme="minorHAnsi" w:cstheme="minorHAnsi"/>
                        <w:b/>
                        <w:bCs/>
                        <w:sz w:val="22"/>
                        <w:szCs w:val="22"/>
                      </w:rPr>
                      <w:t>During TP</w:t>
                    </w:r>
                  </w:ins>
                </w:p>
              </w:tc>
              <w:tc>
                <w:tcPr>
                  <w:tcW w:w="3215" w:type="dxa"/>
                  <w:tcBorders>
                    <w:top w:val="single" w:sz="8" w:space="0" w:color="auto"/>
                    <w:left w:val="nil"/>
                    <w:bottom w:val="single" w:sz="8" w:space="0" w:color="auto"/>
                    <w:right w:val="single" w:sz="8" w:space="0" w:color="auto"/>
                  </w:tcBorders>
                  <w:shd w:val="clear" w:color="000000" w:fill="FFFF00"/>
                  <w:vAlign w:val="center"/>
                  <w:hideMark/>
                </w:tcPr>
                <w:p w14:paraId="6B99BD31" w14:textId="77777777" w:rsidR="006F73A9" w:rsidRPr="00C94F6D" w:rsidRDefault="006F73A9" w:rsidP="006F73A9">
                  <w:pPr>
                    <w:jc w:val="center"/>
                    <w:rPr>
                      <w:ins w:id="14" w:author="NEDOS George" w:date="2023-11-06T11:41:00Z"/>
                      <w:rFonts w:asciiTheme="minorHAnsi" w:hAnsiTheme="minorHAnsi" w:cstheme="minorHAnsi"/>
                      <w:b/>
                      <w:bCs/>
                      <w:color w:val="000000"/>
                      <w:sz w:val="22"/>
                      <w:szCs w:val="22"/>
                    </w:rPr>
                  </w:pPr>
                  <w:ins w:id="15" w:author="NEDOS George" w:date="2023-11-06T11:41:00Z">
                    <w:r w:rsidRPr="00C94F6D">
                      <w:rPr>
                        <w:rFonts w:asciiTheme="minorHAnsi" w:hAnsiTheme="minorHAnsi" w:cstheme="minorHAnsi"/>
                        <w:b/>
                        <w:bCs/>
                        <w:sz w:val="22"/>
                        <w:szCs w:val="22"/>
                      </w:rPr>
                      <w:t>After TP</w:t>
                    </w:r>
                  </w:ins>
                </w:p>
              </w:tc>
            </w:tr>
            <w:tr w:rsidR="006F73A9" w:rsidRPr="00C94F6D" w14:paraId="6DEAFDB9" w14:textId="77777777" w:rsidTr="00420433">
              <w:trPr>
                <w:trHeight w:val="324"/>
                <w:ins w:id="16" w:author="NEDOS George" w:date="2023-11-06T11:41:00Z"/>
              </w:trPr>
              <w:tc>
                <w:tcPr>
                  <w:tcW w:w="3522" w:type="dxa"/>
                  <w:tcBorders>
                    <w:top w:val="nil"/>
                    <w:left w:val="single" w:sz="8" w:space="0" w:color="auto"/>
                    <w:bottom w:val="single" w:sz="8" w:space="0" w:color="auto"/>
                    <w:right w:val="single" w:sz="8" w:space="0" w:color="auto"/>
                  </w:tcBorders>
                  <w:shd w:val="clear" w:color="000000" w:fill="FFFF00"/>
                  <w:vAlign w:val="center"/>
                  <w:hideMark/>
                </w:tcPr>
                <w:p w14:paraId="74A2C1D6" w14:textId="77777777" w:rsidR="006F73A9" w:rsidRPr="00C94F6D" w:rsidRDefault="006F73A9" w:rsidP="006F73A9">
                  <w:pPr>
                    <w:rPr>
                      <w:ins w:id="17" w:author="NEDOS George" w:date="2023-11-06T11:41:00Z"/>
                      <w:rFonts w:asciiTheme="minorHAnsi" w:hAnsiTheme="minorHAnsi" w:cstheme="minorHAnsi"/>
                      <w:b/>
                      <w:bCs/>
                      <w:color w:val="000000"/>
                      <w:sz w:val="22"/>
                      <w:szCs w:val="22"/>
                    </w:rPr>
                  </w:pPr>
                  <w:ins w:id="18" w:author="NEDOS George" w:date="2023-11-06T11:41:00Z">
                    <w:r>
                      <w:rPr>
                        <w:rFonts w:asciiTheme="minorHAnsi" w:hAnsiTheme="minorHAnsi" w:cstheme="minorHAnsi"/>
                        <w:b/>
                        <w:bCs/>
                        <w:sz w:val="22"/>
                        <w:szCs w:val="22"/>
                      </w:rPr>
                      <w:t>M</w:t>
                    </w:r>
                    <w:r w:rsidRPr="00C94F6D">
                      <w:rPr>
                        <w:rFonts w:asciiTheme="minorHAnsi" w:hAnsiTheme="minorHAnsi" w:cstheme="minorHAnsi"/>
                        <w:b/>
                        <w:bCs/>
                        <w:sz w:val="22"/>
                        <w:szCs w:val="22"/>
                      </w:rPr>
                      <w:t>C</w:t>
                    </w:r>
                  </w:ins>
                </w:p>
              </w:tc>
              <w:tc>
                <w:tcPr>
                  <w:tcW w:w="3038" w:type="dxa"/>
                  <w:tcBorders>
                    <w:top w:val="nil"/>
                    <w:left w:val="nil"/>
                    <w:bottom w:val="single" w:sz="8" w:space="0" w:color="auto"/>
                    <w:right w:val="single" w:sz="8" w:space="0" w:color="auto"/>
                  </w:tcBorders>
                  <w:shd w:val="clear" w:color="000000" w:fill="FFF2CC"/>
                  <w:vAlign w:val="center"/>
                  <w:hideMark/>
                </w:tcPr>
                <w:p w14:paraId="22F3207C" w14:textId="77777777" w:rsidR="006F73A9" w:rsidRPr="00C94F6D" w:rsidRDefault="006F73A9" w:rsidP="006F73A9">
                  <w:pPr>
                    <w:jc w:val="center"/>
                    <w:rPr>
                      <w:ins w:id="19" w:author="NEDOS George" w:date="2023-11-06T11:41:00Z"/>
                      <w:rFonts w:asciiTheme="minorHAnsi" w:hAnsiTheme="minorHAnsi" w:cstheme="minorHAnsi"/>
                      <w:color w:val="000000"/>
                      <w:sz w:val="22"/>
                      <w:szCs w:val="22"/>
                    </w:rPr>
                  </w:pPr>
                  <w:ins w:id="20" w:author="NEDOS George" w:date="2023-11-06T11:41:00Z">
                    <w:r w:rsidRPr="00C94F6D">
                      <w:rPr>
                        <w:rFonts w:asciiTheme="minorHAnsi" w:hAnsiTheme="minorHAnsi" w:cstheme="minorHAnsi"/>
                        <w:sz w:val="22"/>
                        <w:szCs w:val="22"/>
                      </w:rPr>
                      <w:t>1x</w:t>
                    </w:r>
                  </w:ins>
                </w:p>
              </w:tc>
              <w:tc>
                <w:tcPr>
                  <w:tcW w:w="3215" w:type="dxa"/>
                  <w:tcBorders>
                    <w:top w:val="nil"/>
                    <w:left w:val="nil"/>
                    <w:bottom w:val="single" w:sz="8" w:space="0" w:color="auto"/>
                    <w:right w:val="single" w:sz="8" w:space="0" w:color="auto"/>
                  </w:tcBorders>
                  <w:shd w:val="clear" w:color="000000" w:fill="FFF2CC"/>
                  <w:vAlign w:val="center"/>
                  <w:hideMark/>
                </w:tcPr>
                <w:p w14:paraId="643204B2" w14:textId="77777777" w:rsidR="006F73A9" w:rsidRPr="00C94F6D" w:rsidRDefault="006F73A9" w:rsidP="006F73A9">
                  <w:pPr>
                    <w:jc w:val="center"/>
                    <w:rPr>
                      <w:ins w:id="21" w:author="NEDOS George" w:date="2023-11-06T11:41:00Z"/>
                      <w:rFonts w:asciiTheme="minorHAnsi" w:hAnsiTheme="minorHAnsi" w:cstheme="minorHAnsi"/>
                      <w:color w:val="000000"/>
                      <w:sz w:val="22"/>
                      <w:szCs w:val="22"/>
                    </w:rPr>
                  </w:pPr>
                  <w:ins w:id="22" w:author="NEDOS George" w:date="2023-11-06T11:41:00Z">
                    <w:r>
                      <w:rPr>
                        <w:rFonts w:asciiTheme="minorHAnsi" w:hAnsiTheme="minorHAnsi" w:cstheme="minorHAnsi"/>
                        <w:sz w:val="22"/>
                        <w:szCs w:val="22"/>
                      </w:rPr>
                      <w:t>1x</w:t>
                    </w:r>
                  </w:ins>
                </w:p>
              </w:tc>
            </w:tr>
            <w:tr w:rsidR="006F73A9" w:rsidRPr="00C94F6D" w14:paraId="4F4A9180" w14:textId="77777777" w:rsidTr="00420433">
              <w:trPr>
                <w:trHeight w:val="636"/>
                <w:ins w:id="23" w:author="NEDOS George" w:date="2023-11-06T11:41:00Z"/>
              </w:trPr>
              <w:tc>
                <w:tcPr>
                  <w:tcW w:w="3522" w:type="dxa"/>
                  <w:tcBorders>
                    <w:top w:val="nil"/>
                    <w:left w:val="single" w:sz="8" w:space="0" w:color="auto"/>
                    <w:bottom w:val="single" w:sz="8" w:space="0" w:color="auto"/>
                    <w:right w:val="single" w:sz="8" w:space="0" w:color="auto"/>
                  </w:tcBorders>
                  <w:shd w:val="clear" w:color="000000" w:fill="FFFF00"/>
                  <w:vAlign w:val="center"/>
                  <w:hideMark/>
                </w:tcPr>
                <w:p w14:paraId="6B1492F9" w14:textId="77777777" w:rsidR="006F73A9" w:rsidRPr="00C94F6D" w:rsidRDefault="006F73A9" w:rsidP="006F73A9">
                  <w:pPr>
                    <w:rPr>
                      <w:ins w:id="24" w:author="NEDOS George" w:date="2023-11-06T11:41:00Z"/>
                      <w:rFonts w:asciiTheme="minorHAnsi" w:hAnsiTheme="minorHAnsi" w:cstheme="minorHAnsi"/>
                      <w:b/>
                      <w:bCs/>
                      <w:color w:val="000000"/>
                      <w:sz w:val="22"/>
                      <w:szCs w:val="22"/>
                    </w:rPr>
                  </w:pPr>
                  <w:ins w:id="25" w:author="NEDOS George" w:date="2023-11-06T11:41:00Z">
                    <w:r>
                      <w:rPr>
                        <w:rFonts w:asciiTheme="minorHAnsi" w:hAnsiTheme="minorHAnsi" w:cstheme="minorHAnsi"/>
                        <w:b/>
                        <w:bCs/>
                        <w:sz w:val="22"/>
                        <w:szCs w:val="22"/>
                      </w:rPr>
                      <w:t>M</w:t>
                    </w:r>
                    <w:r w:rsidRPr="00C94F6D">
                      <w:rPr>
                        <w:rFonts w:asciiTheme="minorHAnsi" w:hAnsiTheme="minorHAnsi" w:cstheme="minorHAnsi"/>
                        <w:b/>
                        <w:bCs/>
                        <w:sz w:val="22"/>
                        <w:szCs w:val="22"/>
                      </w:rPr>
                      <w:t>C/PREVIOUS DOCUMENT</w:t>
                    </w:r>
                  </w:ins>
                </w:p>
              </w:tc>
              <w:tc>
                <w:tcPr>
                  <w:tcW w:w="3038" w:type="dxa"/>
                  <w:tcBorders>
                    <w:top w:val="nil"/>
                    <w:left w:val="nil"/>
                    <w:bottom w:val="single" w:sz="8" w:space="0" w:color="auto"/>
                    <w:right w:val="single" w:sz="8" w:space="0" w:color="auto"/>
                  </w:tcBorders>
                  <w:shd w:val="clear" w:color="000000" w:fill="FFF2CC"/>
                  <w:vAlign w:val="center"/>
                  <w:hideMark/>
                </w:tcPr>
                <w:p w14:paraId="0F574289" w14:textId="77777777" w:rsidR="006F73A9" w:rsidRPr="00C94F6D" w:rsidRDefault="006F73A9" w:rsidP="006F73A9">
                  <w:pPr>
                    <w:jc w:val="center"/>
                    <w:rPr>
                      <w:ins w:id="26" w:author="NEDOS George" w:date="2023-11-06T11:41:00Z"/>
                      <w:rFonts w:asciiTheme="minorHAnsi" w:hAnsiTheme="minorHAnsi" w:cstheme="minorHAnsi"/>
                      <w:color w:val="000000"/>
                      <w:sz w:val="22"/>
                      <w:szCs w:val="22"/>
                    </w:rPr>
                  </w:pPr>
                  <w:ins w:id="27" w:author="NEDOS George" w:date="2023-11-06T11:41:00Z">
                    <w:r>
                      <w:rPr>
                        <w:rFonts w:asciiTheme="minorHAnsi" w:hAnsiTheme="minorHAnsi" w:cstheme="minorHAnsi"/>
                        <w:sz w:val="22"/>
                        <w:szCs w:val="22"/>
                      </w:rPr>
                      <w:t>0x</w:t>
                    </w:r>
                  </w:ins>
                </w:p>
              </w:tc>
              <w:tc>
                <w:tcPr>
                  <w:tcW w:w="3215" w:type="dxa"/>
                  <w:tcBorders>
                    <w:top w:val="nil"/>
                    <w:left w:val="nil"/>
                    <w:bottom w:val="single" w:sz="8" w:space="0" w:color="auto"/>
                    <w:right w:val="single" w:sz="8" w:space="0" w:color="auto"/>
                  </w:tcBorders>
                  <w:shd w:val="clear" w:color="000000" w:fill="FFF2CC"/>
                  <w:vAlign w:val="center"/>
                  <w:hideMark/>
                </w:tcPr>
                <w:p w14:paraId="21A040C9" w14:textId="77777777" w:rsidR="006F73A9" w:rsidRPr="0019417C" w:rsidRDefault="006F73A9" w:rsidP="006F73A9">
                  <w:pPr>
                    <w:jc w:val="center"/>
                    <w:rPr>
                      <w:ins w:id="28" w:author="NEDOS George" w:date="2023-11-06T11:41:00Z"/>
                      <w:rFonts w:asciiTheme="minorHAnsi" w:hAnsiTheme="minorHAnsi" w:cstheme="minorHAnsi"/>
                      <w:color w:val="000000"/>
                      <w:sz w:val="22"/>
                      <w:szCs w:val="22"/>
                    </w:rPr>
                  </w:pPr>
                  <w:ins w:id="29" w:author="NEDOS George" w:date="2023-11-06T11:41:00Z">
                    <w:r w:rsidRPr="0019417C">
                      <w:rPr>
                        <w:rFonts w:asciiTheme="minorHAnsi" w:hAnsiTheme="minorHAnsi" w:cstheme="minorHAnsi"/>
                        <w:color w:val="000000"/>
                        <w:sz w:val="22"/>
                        <w:szCs w:val="22"/>
                      </w:rPr>
                      <w:t>9999x</w:t>
                    </w:r>
                  </w:ins>
                </w:p>
                <w:p w14:paraId="1BE22FA5" w14:textId="77777777" w:rsidR="006F73A9" w:rsidRPr="00C94F6D" w:rsidRDefault="006F73A9" w:rsidP="006F73A9">
                  <w:pPr>
                    <w:jc w:val="center"/>
                    <w:rPr>
                      <w:ins w:id="30" w:author="NEDOS George" w:date="2023-11-06T11:41:00Z"/>
                      <w:rFonts w:asciiTheme="minorHAnsi" w:hAnsiTheme="minorHAnsi" w:cstheme="minorHAnsi"/>
                      <w:color w:val="000000"/>
                      <w:sz w:val="22"/>
                      <w:szCs w:val="22"/>
                    </w:rPr>
                  </w:pPr>
                  <w:ins w:id="31" w:author="NEDOS George" w:date="2023-11-06T11:41:00Z">
                    <w:r w:rsidRPr="0019417C">
                      <w:rPr>
                        <w:rFonts w:asciiTheme="minorHAnsi" w:hAnsiTheme="minorHAnsi" w:cstheme="minorHAnsi"/>
                        <w:color w:val="000000"/>
                        <w:sz w:val="22"/>
                        <w:szCs w:val="22"/>
                      </w:rPr>
                      <w:t>is used to store any code from CL214, (= current content of CL214, less the 'N830' (EXPORT MRN))</w:t>
                    </w:r>
                  </w:ins>
                </w:p>
              </w:tc>
            </w:tr>
            <w:tr w:rsidR="006F73A9" w:rsidRPr="00C94F6D" w14:paraId="07F4E30F" w14:textId="77777777" w:rsidTr="00420433">
              <w:trPr>
                <w:trHeight w:val="636"/>
                <w:ins w:id="32" w:author="NEDOS George" w:date="2023-11-06T11:41:00Z"/>
              </w:trPr>
              <w:tc>
                <w:tcPr>
                  <w:tcW w:w="3522" w:type="dxa"/>
                  <w:tcBorders>
                    <w:top w:val="nil"/>
                    <w:left w:val="single" w:sz="8" w:space="0" w:color="auto"/>
                    <w:bottom w:val="single" w:sz="8" w:space="0" w:color="auto"/>
                    <w:right w:val="single" w:sz="8" w:space="0" w:color="auto"/>
                  </w:tcBorders>
                  <w:shd w:val="clear" w:color="000000" w:fill="FFFF00"/>
                  <w:vAlign w:val="center"/>
                  <w:hideMark/>
                </w:tcPr>
                <w:p w14:paraId="7ABCBD0E" w14:textId="77777777" w:rsidR="006F73A9" w:rsidRPr="00C94F6D" w:rsidRDefault="006F73A9" w:rsidP="006F73A9">
                  <w:pPr>
                    <w:rPr>
                      <w:ins w:id="33" w:author="NEDOS George" w:date="2023-11-06T11:41:00Z"/>
                      <w:rFonts w:asciiTheme="minorHAnsi" w:hAnsiTheme="minorHAnsi" w:cstheme="minorHAnsi"/>
                      <w:b/>
                      <w:bCs/>
                      <w:color w:val="000000"/>
                      <w:sz w:val="22"/>
                      <w:szCs w:val="22"/>
                    </w:rPr>
                  </w:pPr>
                  <w:ins w:id="34" w:author="NEDOS George" w:date="2023-11-06T11:41:00Z">
                    <w:r>
                      <w:rPr>
                        <w:rFonts w:asciiTheme="minorHAnsi" w:hAnsiTheme="minorHAnsi" w:cstheme="minorHAnsi"/>
                        <w:b/>
                        <w:bCs/>
                        <w:sz w:val="22"/>
                        <w:szCs w:val="22"/>
                      </w:rPr>
                      <w:t>MC/HC</w:t>
                    </w:r>
                  </w:ins>
                </w:p>
              </w:tc>
              <w:tc>
                <w:tcPr>
                  <w:tcW w:w="3038" w:type="dxa"/>
                  <w:tcBorders>
                    <w:top w:val="nil"/>
                    <w:left w:val="nil"/>
                    <w:bottom w:val="single" w:sz="8" w:space="0" w:color="auto"/>
                    <w:right w:val="single" w:sz="8" w:space="0" w:color="auto"/>
                  </w:tcBorders>
                  <w:shd w:val="clear" w:color="000000" w:fill="FFF2CC"/>
                  <w:vAlign w:val="center"/>
                  <w:hideMark/>
                </w:tcPr>
                <w:p w14:paraId="35ADAEF5" w14:textId="77777777" w:rsidR="006F73A9" w:rsidRPr="00FC72CC" w:rsidRDefault="006F73A9" w:rsidP="006F73A9">
                  <w:pPr>
                    <w:jc w:val="center"/>
                    <w:rPr>
                      <w:ins w:id="35" w:author="NEDOS George" w:date="2023-11-06T11:41:00Z"/>
                      <w:rFonts w:asciiTheme="minorHAnsi" w:hAnsiTheme="minorHAnsi" w:cstheme="minorHAnsi"/>
                      <w:color w:val="000000"/>
                      <w:sz w:val="22"/>
                      <w:szCs w:val="22"/>
                      <w:lang w:val="en-US"/>
                    </w:rPr>
                  </w:pPr>
                  <w:ins w:id="36" w:author="NEDOS George" w:date="2023-11-06T11:41:00Z">
                    <w:r>
                      <w:rPr>
                        <w:rFonts w:asciiTheme="minorHAnsi" w:hAnsiTheme="minorHAnsi" w:cstheme="minorHAnsi"/>
                        <w:color w:val="000000"/>
                        <w:sz w:val="22"/>
                        <w:szCs w:val="22"/>
                      </w:rPr>
                      <w:t>1x</w:t>
                    </w:r>
                  </w:ins>
                </w:p>
              </w:tc>
              <w:tc>
                <w:tcPr>
                  <w:tcW w:w="3215" w:type="dxa"/>
                  <w:tcBorders>
                    <w:top w:val="nil"/>
                    <w:left w:val="nil"/>
                    <w:bottom w:val="single" w:sz="8" w:space="0" w:color="auto"/>
                    <w:right w:val="single" w:sz="8" w:space="0" w:color="auto"/>
                  </w:tcBorders>
                  <w:shd w:val="clear" w:color="000000" w:fill="FFF2CC"/>
                  <w:vAlign w:val="center"/>
                  <w:hideMark/>
                </w:tcPr>
                <w:p w14:paraId="631DC3FE" w14:textId="77777777" w:rsidR="006F73A9" w:rsidRPr="00B349FC" w:rsidRDefault="006F73A9" w:rsidP="006F73A9">
                  <w:pPr>
                    <w:jc w:val="center"/>
                    <w:rPr>
                      <w:ins w:id="37" w:author="NEDOS George" w:date="2023-11-06T11:41:00Z"/>
                      <w:rFonts w:asciiTheme="minorHAnsi" w:hAnsiTheme="minorHAnsi" w:cstheme="minorHAnsi"/>
                      <w:color w:val="000000"/>
                      <w:sz w:val="22"/>
                      <w:szCs w:val="22"/>
                      <w:lang w:val="en-US"/>
                    </w:rPr>
                  </w:pPr>
                  <w:ins w:id="38" w:author="NEDOS George" w:date="2023-11-06T11:41:00Z">
                    <w:r w:rsidRPr="00012A79">
                      <w:rPr>
                        <w:rFonts w:asciiTheme="minorHAnsi" w:hAnsiTheme="minorHAnsi" w:cstheme="minorHAnsi"/>
                        <w:color w:val="000000"/>
                        <w:sz w:val="22"/>
                        <w:szCs w:val="22"/>
                        <w:lang w:val="en-US"/>
                      </w:rPr>
                      <w:t>99x (1999x after this RfC)</w:t>
                    </w:r>
                  </w:ins>
                </w:p>
              </w:tc>
            </w:tr>
            <w:tr w:rsidR="006F73A9" w:rsidRPr="00C94F6D" w14:paraId="346E6D79" w14:textId="77777777" w:rsidTr="00420433">
              <w:trPr>
                <w:trHeight w:val="636"/>
                <w:ins w:id="39" w:author="NEDOS George" w:date="2023-11-06T11:41:00Z"/>
              </w:trPr>
              <w:tc>
                <w:tcPr>
                  <w:tcW w:w="3522" w:type="dxa"/>
                  <w:tcBorders>
                    <w:top w:val="nil"/>
                    <w:left w:val="single" w:sz="8" w:space="0" w:color="auto"/>
                    <w:bottom w:val="single" w:sz="8" w:space="0" w:color="auto"/>
                    <w:right w:val="single" w:sz="8" w:space="0" w:color="auto"/>
                  </w:tcBorders>
                  <w:shd w:val="clear" w:color="000000" w:fill="FFFF00"/>
                  <w:vAlign w:val="center"/>
                </w:tcPr>
                <w:p w14:paraId="58B76C9F" w14:textId="77777777" w:rsidR="006F73A9" w:rsidRDefault="006F73A9" w:rsidP="006F73A9">
                  <w:pPr>
                    <w:ind w:left="720" w:hanging="720"/>
                    <w:rPr>
                      <w:ins w:id="40" w:author="NEDOS George" w:date="2023-11-06T11:41:00Z"/>
                      <w:rFonts w:asciiTheme="minorHAnsi" w:hAnsiTheme="minorHAnsi" w:cstheme="minorHAnsi"/>
                      <w:b/>
                      <w:bCs/>
                      <w:sz w:val="22"/>
                      <w:szCs w:val="22"/>
                    </w:rPr>
                  </w:pPr>
                  <w:ins w:id="41" w:author="NEDOS George" w:date="2023-11-06T11:41:00Z">
                    <w:r w:rsidRPr="00012A79">
                      <w:rPr>
                        <w:rFonts w:asciiTheme="minorHAnsi" w:hAnsiTheme="minorHAnsi" w:cstheme="minorHAnsi"/>
                        <w:b/>
                        <w:bCs/>
                        <w:sz w:val="22"/>
                        <w:szCs w:val="22"/>
                      </w:rPr>
                      <w:t>MC/HC/PREVIOUS</w:t>
                    </w:r>
                    <w:r>
                      <w:rPr>
                        <w:rFonts w:asciiTheme="minorHAnsi" w:hAnsiTheme="minorHAnsi" w:cstheme="minorHAnsi"/>
                        <w:b/>
                        <w:bCs/>
                        <w:sz w:val="22"/>
                        <w:szCs w:val="22"/>
                      </w:rPr>
                      <w:t xml:space="preserve"> </w:t>
                    </w:r>
                    <w:r w:rsidRPr="00012A79">
                      <w:rPr>
                        <w:rFonts w:asciiTheme="minorHAnsi" w:hAnsiTheme="minorHAnsi" w:cstheme="minorHAnsi"/>
                        <w:b/>
                        <w:bCs/>
                        <w:sz w:val="22"/>
                        <w:szCs w:val="22"/>
                      </w:rPr>
                      <w:t>DOCUMENT</w:t>
                    </w:r>
                  </w:ins>
                </w:p>
              </w:tc>
              <w:tc>
                <w:tcPr>
                  <w:tcW w:w="3038" w:type="dxa"/>
                  <w:tcBorders>
                    <w:top w:val="nil"/>
                    <w:left w:val="nil"/>
                    <w:bottom w:val="single" w:sz="8" w:space="0" w:color="auto"/>
                    <w:right w:val="single" w:sz="8" w:space="0" w:color="auto"/>
                  </w:tcBorders>
                  <w:shd w:val="clear" w:color="000000" w:fill="FFF2CC"/>
                  <w:vAlign w:val="center"/>
                </w:tcPr>
                <w:p w14:paraId="0FCEF61E" w14:textId="77777777" w:rsidR="006F73A9" w:rsidRDefault="006F73A9" w:rsidP="006F73A9">
                  <w:pPr>
                    <w:jc w:val="center"/>
                    <w:rPr>
                      <w:ins w:id="42" w:author="NEDOS George" w:date="2023-11-06T11:41:00Z"/>
                      <w:rFonts w:asciiTheme="minorHAnsi" w:hAnsiTheme="minorHAnsi" w:cstheme="minorHAnsi"/>
                      <w:color w:val="000000"/>
                      <w:sz w:val="22"/>
                      <w:szCs w:val="22"/>
                    </w:rPr>
                  </w:pPr>
                  <w:ins w:id="43" w:author="NEDOS George" w:date="2023-11-06T11:41:00Z">
                    <w:r>
                      <w:rPr>
                        <w:rFonts w:asciiTheme="minorHAnsi" w:hAnsiTheme="minorHAnsi" w:cstheme="minorHAnsi"/>
                        <w:color w:val="000000"/>
                        <w:sz w:val="22"/>
                        <w:szCs w:val="22"/>
                      </w:rPr>
                      <w:t>0x</w:t>
                    </w:r>
                  </w:ins>
                </w:p>
              </w:tc>
              <w:tc>
                <w:tcPr>
                  <w:tcW w:w="3215" w:type="dxa"/>
                  <w:tcBorders>
                    <w:top w:val="nil"/>
                    <w:left w:val="nil"/>
                    <w:bottom w:val="single" w:sz="8" w:space="0" w:color="auto"/>
                    <w:right w:val="single" w:sz="8" w:space="0" w:color="auto"/>
                  </w:tcBorders>
                  <w:shd w:val="clear" w:color="000000" w:fill="FFF2CC"/>
                  <w:vAlign w:val="center"/>
                </w:tcPr>
                <w:p w14:paraId="11C49506" w14:textId="77777777" w:rsidR="006F73A9" w:rsidRPr="00012A79" w:rsidRDefault="006F73A9" w:rsidP="006F73A9">
                  <w:pPr>
                    <w:jc w:val="center"/>
                    <w:rPr>
                      <w:ins w:id="44" w:author="NEDOS George" w:date="2023-11-06T11:41:00Z"/>
                      <w:rFonts w:asciiTheme="minorHAnsi" w:hAnsiTheme="minorHAnsi" w:cstheme="minorHAnsi"/>
                      <w:color w:val="000000"/>
                      <w:sz w:val="22"/>
                      <w:szCs w:val="22"/>
                      <w:lang w:val="en-US"/>
                    </w:rPr>
                  </w:pPr>
                  <w:ins w:id="45" w:author="NEDOS George" w:date="2023-11-06T11:41:00Z">
                    <w:r w:rsidRPr="00012A79">
                      <w:rPr>
                        <w:rFonts w:asciiTheme="minorHAnsi" w:hAnsiTheme="minorHAnsi" w:cstheme="minorHAnsi"/>
                        <w:color w:val="000000"/>
                        <w:sz w:val="22"/>
                        <w:szCs w:val="22"/>
                        <w:lang w:val="en-US"/>
                      </w:rPr>
                      <w:t>99x for consistency reason, practically 1x</w:t>
                    </w:r>
                  </w:ins>
                </w:p>
                <w:p w14:paraId="3D95BC87" w14:textId="77777777" w:rsidR="006F73A9" w:rsidRPr="00012A79" w:rsidRDefault="006F73A9" w:rsidP="006F73A9">
                  <w:pPr>
                    <w:jc w:val="center"/>
                    <w:rPr>
                      <w:ins w:id="46" w:author="NEDOS George" w:date="2023-11-06T11:41:00Z"/>
                      <w:rFonts w:asciiTheme="minorHAnsi" w:hAnsiTheme="minorHAnsi" w:cstheme="minorHAnsi"/>
                      <w:color w:val="000000"/>
                      <w:sz w:val="22"/>
                      <w:szCs w:val="22"/>
                      <w:lang w:val="en-US"/>
                    </w:rPr>
                  </w:pPr>
                  <w:ins w:id="47" w:author="NEDOS George" w:date="2023-11-06T11:41:00Z">
                    <w:r w:rsidRPr="00012A79">
                      <w:rPr>
                        <w:rFonts w:asciiTheme="minorHAnsi" w:hAnsiTheme="minorHAnsi" w:cstheme="minorHAnsi"/>
                        <w:color w:val="000000"/>
                        <w:sz w:val="22"/>
                        <w:szCs w:val="22"/>
                        <w:lang w:val="en-US"/>
                      </w:rPr>
                      <w:t>is used to store the code 'N830' (EXPORT MRN) from CL228</w:t>
                    </w:r>
                  </w:ins>
                </w:p>
              </w:tc>
            </w:tr>
            <w:tr w:rsidR="006F73A9" w:rsidRPr="00C94F6D" w14:paraId="6E39AB32" w14:textId="77777777" w:rsidTr="00420433">
              <w:trPr>
                <w:trHeight w:val="636"/>
                <w:ins w:id="48" w:author="NEDOS George" w:date="2023-11-06T11:41:00Z"/>
              </w:trPr>
              <w:tc>
                <w:tcPr>
                  <w:tcW w:w="3522" w:type="dxa"/>
                  <w:tcBorders>
                    <w:top w:val="nil"/>
                    <w:left w:val="single" w:sz="8" w:space="0" w:color="auto"/>
                    <w:bottom w:val="single" w:sz="8" w:space="0" w:color="auto"/>
                    <w:right w:val="single" w:sz="8" w:space="0" w:color="auto"/>
                  </w:tcBorders>
                  <w:shd w:val="clear" w:color="000000" w:fill="FFFF00"/>
                  <w:vAlign w:val="center"/>
                </w:tcPr>
                <w:p w14:paraId="0B6A7A0D" w14:textId="77777777" w:rsidR="006F73A9" w:rsidRPr="00012A79" w:rsidRDefault="006F73A9" w:rsidP="006F73A9">
                  <w:pPr>
                    <w:ind w:left="720" w:hanging="720"/>
                    <w:rPr>
                      <w:ins w:id="49" w:author="NEDOS George" w:date="2023-11-06T11:41:00Z"/>
                      <w:rFonts w:asciiTheme="minorHAnsi" w:hAnsiTheme="minorHAnsi" w:cstheme="minorHAnsi"/>
                      <w:b/>
                      <w:bCs/>
                      <w:sz w:val="22"/>
                      <w:szCs w:val="22"/>
                    </w:rPr>
                  </w:pPr>
                  <w:ins w:id="50" w:author="NEDOS George" w:date="2023-11-06T11:41:00Z">
                    <w:r w:rsidRPr="00012A79">
                      <w:rPr>
                        <w:rFonts w:asciiTheme="minorHAnsi" w:hAnsiTheme="minorHAnsi" w:cstheme="minorHAnsi"/>
                        <w:b/>
                        <w:bCs/>
                        <w:sz w:val="22"/>
                        <w:szCs w:val="22"/>
                      </w:rPr>
                      <w:t>MC/HC/HCI</w:t>
                    </w:r>
                  </w:ins>
                </w:p>
              </w:tc>
              <w:tc>
                <w:tcPr>
                  <w:tcW w:w="3038" w:type="dxa"/>
                  <w:tcBorders>
                    <w:top w:val="nil"/>
                    <w:left w:val="nil"/>
                    <w:bottom w:val="single" w:sz="8" w:space="0" w:color="auto"/>
                    <w:right w:val="single" w:sz="8" w:space="0" w:color="auto"/>
                  </w:tcBorders>
                  <w:shd w:val="clear" w:color="000000" w:fill="FFF2CC"/>
                  <w:vAlign w:val="center"/>
                </w:tcPr>
                <w:p w14:paraId="0ED8F5F4" w14:textId="77777777" w:rsidR="006F73A9" w:rsidRDefault="006F73A9" w:rsidP="006F73A9">
                  <w:pPr>
                    <w:jc w:val="center"/>
                    <w:rPr>
                      <w:ins w:id="51" w:author="NEDOS George" w:date="2023-11-06T11:41:00Z"/>
                      <w:rFonts w:asciiTheme="minorHAnsi" w:hAnsiTheme="minorHAnsi" w:cstheme="minorHAnsi"/>
                      <w:color w:val="000000"/>
                      <w:sz w:val="22"/>
                      <w:szCs w:val="22"/>
                    </w:rPr>
                  </w:pPr>
                  <w:ins w:id="52" w:author="NEDOS George" w:date="2023-11-06T11:41:00Z">
                    <w:r>
                      <w:rPr>
                        <w:rFonts w:ascii="Calibri" w:hAnsi="Calibri" w:cs="Calibri"/>
                        <w:color w:val="000000"/>
                        <w:sz w:val="22"/>
                        <w:szCs w:val="22"/>
                      </w:rPr>
                      <w:t>999x (total max 999)</w:t>
                    </w:r>
                  </w:ins>
                </w:p>
              </w:tc>
              <w:tc>
                <w:tcPr>
                  <w:tcW w:w="3215" w:type="dxa"/>
                  <w:tcBorders>
                    <w:top w:val="nil"/>
                    <w:left w:val="nil"/>
                    <w:bottom w:val="single" w:sz="8" w:space="0" w:color="auto"/>
                    <w:right w:val="single" w:sz="8" w:space="0" w:color="auto"/>
                  </w:tcBorders>
                  <w:shd w:val="clear" w:color="000000" w:fill="FFF2CC"/>
                  <w:vAlign w:val="center"/>
                </w:tcPr>
                <w:p w14:paraId="34605214" w14:textId="77777777" w:rsidR="006F73A9" w:rsidRPr="00012A79" w:rsidRDefault="006F73A9" w:rsidP="006F73A9">
                  <w:pPr>
                    <w:jc w:val="center"/>
                    <w:rPr>
                      <w:ins w:id="53" w:author="NEDOS George" w:date="2023-11-06T11:41:00Z"/>
                      <w:rFonts w:asciiTheme="minorHAnsi" w:hAnsiTheme="minorHAnsi" w:cstheme="minorHAnsi"/>
                      <w:color w:val="000000"/>
                      <w:sz w:val="22"/>
                      <w:szCs w:val="22"/>
                      <w:lang w:val="en-US"/>
                    </w:rPr>
                  </w:pPr>
                  <w:ins w:id="54" w:author="NEDOS George" w:date="2023-11-06T11:41:00Z">
                    <w:r>
                      <w:rPr>
                        <w:rFonts w:ascii="Calibri" w:hAnsi="Calibri" w:cs="Calibri"/>
                        <w:color w:val="000000"/>
                        <w:sz w:val="22"/>
                        <w:szCs w:val="22"/>
                      </w:rPr>
                      <w:t>999x (total max 1999)</w:t>
                    </w:r>
                  </w:ins>
                </w:p>
              </w:tc>
            </w:tr>
            <w:tr w:rsidR="006F73A9" w:rsidRPr="00C94F6D" w14:paraId="7F03A54C" w14:textId="77777777" w:rsidTr="00420433">
              <w:trPr>
                <w:trHeight w:val="636"/>
                <w:ins w:id="55" w:author="NEDOS George" w:date="2023-11-06T11:41:00Z"/>
              </w:trPr>
              <w:tc>
                <w:tcPr>
                  <w:tcW w:w="3522" w:type="dxa"/>
                  <w:tcBorders>
                    <w:top w:val="nil"/>
                    <w:left w:val="single" w:sz="8" w:space="0" w:color="auto"/>
                    <w:bottom w:val="single" w:sz="8" w:space="0" w:color="auto"/>
                    <w:right w:val="single" w:sz="8" w:space="0" w:color="auto"/>
                  </w:tcBorders>
                  <w:shd w:val="clear" w:color="000000" w:fill="FFFF00"/>
                  <w:vAlign w:val="center"/>
                </w:tcPr>
                <w:p w14:paraId="35698684" w14:textId="77777777" w:rsidR="006F73A9" w:rsidRPr="00012A79" w:rsidRDefault="006F73A9" w:rsidP="006F73A9">
                  <w:pPr>
                    <w:ind w:left="720" w:hanging="720"/>
                    <w:rPr>
                      <w:ins w:id="56" w:author="NEDOS George" w:date="2023-11-06T11:41:00Z"/>
                      <w:rFonts w:asciiTheme="minorHAnsi" w:hAnsiTheme="minorHAnsi" w:cstheme="minorHAnsi"/>
                      <w:b/>
                      <w:bCs/>
                      <w:sz w:val="22"/>
                      <w:szCs w:val="22"/>
                    </w:rPr>
                  </w:pPr>
                  <w:ins w:id="57" w:author="NEDOS George" w:date="2023-11-06T11:41:00Z">
                    <w:r w:rsidRPr="00012A79">
                      <w:rPr>
                        <w:rFonts w:asciiTheme="minorHAnsi" w:hAnsiTheme="minorHAnsi" w:cstheme="minorHAnsi"/>
                        <w:b/>
                        <w:bCs/>
                        <w:sz w:val="22"/>
                        <w:szCs w:val="22"/>
                      </w:rPr>
                      <w:t>MC/HC/HCI/PREVIOUS</w:t>
                    </w:r>
                    <w:r>
                      <w:rPr>
                        <w:rFonts w:asciiTheme="minorHAnsi" w:hAnsiTheme="minorHAnsi" w:cstheme="minorHAnsi"/>
                        <w:b/>
                        <w:bCs/>
                        <w:sz w:val="22"/>
                        <w:szCs w:val="22"/>
                      </w:rPr>
                      <w:t xml:space="preserve"> </w:t>
                    </w:r>
                    <w:r w:rsidRPr="00012A79">
                      <w:rPr>
                        <w:rFonts w:asciiTheme="minorHAnsi" w:hAnsiTheme="minorHAnsi" w:cstheme="minorHAnsi"/>
                        <w:b/>
                        <w:bCs/>
                        <w:sz w:val="22"/>
                        <w:szCs w:val="22"/>
                      </w:rPr>
                      <w:t>DOCUMENT</w:t>
                    </w:r>
                  </w:ins>
                </w:p>
              </w:tc>
              <w:tc>
                <w:tcPr>
                  <w:tcW w:w="3038" w:type="dxa"/>
                  <w:tcBorders>
                    <w:top w:val="nil"/>
                    <w:left w:val="nil"/>
                    <w:bottom w:val="single" w:sz="8" w:space="0" w:color="auto"/>
                    <w:right w:val="single" w:sz="8" w:space="0" w:color="auto"/>
                  </w:tcBorders>
                  <w:shd w:val="clear" w:color="000000" w:fill="FFF2CC"/>
                  <w:vAlign w:val="center"/>
                </w:tcPr>
                <w:p w14:paraId="2C5A386B" w14:textId="77777777" w:rsidR="006F73A9" w:rsidRPr="00012A79" w:rsidRDefault="006F73A9" w:rsidP="006F73A9">
                  <w:pPr>
                    <w:jc w:val="center"/>
                    <w:rPr>
                      <w:ins w:id="58" w:author="NEDOS George" w:date="2023-11-06T11:41:00Z"/>
                      <w:rFonts w:ascii="Calibri" w:hAnsi="Calibri" w:cs="Calibri"/>
                      <w:color w:val="000000"/>
                      <w:sz w:val="22"/>
                      <w:szCs w:val="22"/>
                    </w:rPr>
                  </w:pPr>
                  <w:ins w:id="59" w:author="NEDOS George" w:date="2023-11-06T11:41:00Z">
                    <w:r w:rsidRPr="00012A79">
                      <w:rPr>
                        <w:rFonts w:ascii="Calibri" w:hAnsi="Calibri" w:cs="Calibri"/>
                        <w:color w:val="000000"/>
                        <w:sz w:val="22"/>
                        <w:szCs w:val="22"/>
                      </w:rPr>
                      <w:t>9x</w:t>
                    </w:r>
                  </w:ins>
                </w:p>
                <w:p w14:paraId="1C3318C5" w14:textId="77777777" w:rsidR="006F73A9" w:rsidRDefault="006F73A9" w:rsidP="006F73A9">
                  <w:pPr>
                    <w:jc w:val="center"/>
                    <w:rPr>
                      <w:ins w:id="60" w:author="NEDOS George" w:date="2023-11-06T11:41:00Z"/>
                      <w:rFonts w:ascii="Calibri" w:hAnsi="Calibri" w:cs="Calibri"/>
                      <w:color w:val="000000"/>
                      <w:sz w:val="22"/>
                      <w:szCs w:val="22"/>
                    </w:rPr>
                  </w:pPr>
                  <w:ins w:id="61" w:author="NEDOS George" w:date="2023-11-06T11:41:00Z">
                    <w:r w:rsidRPr="00012A79">
                      <w:rPr>
                        <w:rFonts w:ascii="Calibri" w:hAnsi="Calibri" w:cs="Calibri"/>
                        <w:color w:val="000000"/>
                        <w:sz w:val="22"/>
                        <w:szCs w:val="22"/>
                      </w:rPr>
                      <w:t>is used to store any code from CL214 (= current content of CL214, including the 'N830' (EXPORT MRN))</w:t>
                    </w:r>
                  </w:ins>
                </w:p>
              </w:tc>
              <w:tc>
                <w:tcPr>
                  <w:tcW w:w="3215" w:type="dxa"/>
                  <w:tcBorders>
                    <w:top w:val="nil"/>
                    <w:left w:val="nil"/>
                    <w:bottom w:val="single" w:sz="8" w:space="0" w:color="auto"/>
                    <w:right w:val="single" w:sz="8" w:space="0" w:color="auto"/>
                  </w:tcBorders>
                  <w:shd w:val="clear" w:color="000000" w:fill="FFF2CC"/>
                  <w:vAlign w:val="center"/>
                </w:tcPr>
                <w:p w14:paraId="6F4A045F" w14:textId="77777777" w:rsidR="006F73A9" w:rsidRPr="00012A79" w:rsidRDefault="006F73A9" w:rsidP="006F73A9">
                  <w:pPr>
                    <w:jc w:val="center"/>
                    <w:rPr>
                      <w:ins w:id="62" w:author="NEDOS George" w:date="2023-11-06T11:41:00Z"/>
                      <w:rFonts w:ascii="Calibri" w:hAnsi="Calibri" w:cs="Calibri"/>
                      <w:color w:val="000000"/>
                      <w:sz w:val="22"/>
                      <w:szCs w:val="22"/>
                    </w:rPr>
                  </w:pPr>
                  <w:ins w:id="63" w:author="NEDOS George" w:date="2023-11-06T11:41:00Z">
                    <w:r w:rsidRPr="00012A79">
                      <w:rPr>
                        <w:rFonts w:ascii="Calibri" w:hAnsi="Calibri" w:cs="Calibri"/>
                        <w:color w:val="000000"/>
                        <w:sz w:val="22"/>
                        <w:szCs w:val="22"/>
                      </w:rPr>
                      <w:t xml:space="preserve">99x </w:t>
                    </w:r>
                  </w:ins>
                </w:p>
                <w:p w14:paraId="0596A34E" w14:textId="77777777" w:rsidR="006F73A9" w:rsidRDefault="006F73A9" w:rsidP="006F73A9">
                  <w:pPr>
                    <w:jc w:val="center"/>
                    <w:rPr>
                      <w:ins w:id="64" w:author="NEDOS George" w:date="2023-11-06T11:41:00Z"/>
                      <w:rFonts w:ascii="Calibri" w:hAnsi="Calibri" w:cs="Calibri"/>
                      <w:color w:val="000000"/>
                      <w:sz w:val="22"/>
                      <w:szCs w:val="22"/>
                    </w:rPr>
                  </w:pPr>
                  <w:ins w:id="65" w:author="NEDOS George" w:date="2023-11-06T11:41:00Z">
                    <w:r w:rsidRPr="00012A79">
                      <w:rPr>
                        <w:rFonts w:ascii="Calibri" w:hAnsi="Calibri" w:cs="Calibri"/>
                        <w:color w:val="000000"/>
                        <w:sz w:val="22"/>
                        <w:szCs w:val="22"/>
                      </w:rPr>
                      <w:t>is used to store any code from CL214 (= current content of CL214, less the 'N830' (EXPORT MRN))</w:t>
                    </w:r>
                  </w:ins>
                </w:p>
              </w:tc>
            </w:tr>
            <w:tr w:rsidR="006F73A9" w:rsidRPr="00C94F6D" w14:paraId="0411FDF4" w14:textId="77777777" w:rsidTr="00420433">
              <w:trPr>
                <w:trHeight w:val="948"/>
                <w:ins w:id="66" w:author="NEDOS George" w:date="2023-11-06T11:41:00Z"/>
              </w:trPr>
              <w:tc>
                <w:tcPr>
                  <w:tcW w:w="3522" w:type="dxa"/>
                  <w:tcBorders>
                    <w:top w:val="nil"/>
                    <w:left w:val="single" w:sz="8" w:space="0" w:color="auto"/>
                    <w:bottom w:val="single" w:sz="8" w:space="0" w:color="auto"/>
                    <w:right w:val="single" w:sz="8" w:space="0" w:color="auto"/>
                  </w:tcBorders>
                  <w:shd w:val="clear" w:color="000000" w:fill="FFFF00"/>
                  <w:vAlign w:val="center"/>
                  <w:hideMark/>
                </w:tcPr>
                <w:p w14:paraId="49E95D21" w14:textId="77777777" w:rsidR="006F73A9" w:rsidRPr="00C94F6D" w:rsidRDefault="006F73A9" w:rsidP="006F73A9">
                  <w:pPr>
                    <w:rPr>
                      <w:ins w:id="67" w:author="NEDOS George" w:date="2023-11-06T11:41:00Z"/>
                      <w:rFonts w:asciiTheme="minorHAnsi" w:hAnsiTheme="minorHAnsi" w:cstheme="minorHAnsi"/>
                      <w:b/>
                      <w:bCs/>
                      <w:color w:val="000000"/>
                      <w:sz w:val="22"/>
                      <w:szCs w:val="22"/>
                    </w:rPr>
                  </w:pPr>
                  <w:ins w:id="68" w:author="NEDOS George" w:date="2023-11-06T11:41:00Z">
                    <w:r w:rsidRPr="00C94F6D">
                      <w:rPr>
                        <w:rFonts w:asciiTheme="minorHAnsi" w:hAnsiTheme="minorHAnsi" w:cstheme="minorHAnsi"/>
                        <w:b/>
                        <w:bCs/>
                        <w:sz w:val="22"/>
                        <w:szCs w:val="22"/>
                      </w:rPr>
                      <w:t>EXPORT MRN</w:t>
                    </w:r>
                  </w:ins>
                </w:p>
              </w:tc>
              <w:tc>
                <w:tcPr>
                  <w:tcW w:w="3038" w:type="dxa"/>
                  <w:tcBorders>
                    <w:top w:val="nil"/>
                    <w:left w:val="nil"/>
                    <w:bottom w:val="single" w:sz="8" w:space="0" w:color="auto"/>
                    <w:right w:val="single" w:sz="8" w:space="0" w:color="auto"/>
                  </w:tcBorders>
                  <w:shd w:val="clear" w:color="000000" w:fill="FFF2CC"/>
                  <w:vAlign w:val="center"/>
                  <w:hideMark/>
                </w:tcPr>
                <w:p w14:paraId="18A69308" w14:textId="77777777" w:rsidR="006F73A9" w:rsidRPr="00C94F6D" w:rsidRDefault="006F73A9" w:rsidP="006F73A9">
                  <w:pPr>
                    <w:jc w:val="center"/>
                    <w:rPr>
                      <w:ins w:id="69" w:author="NEDOS George" w:date="2023-11-06T11:41:00Z"/>
                      <w:rFonts w:asciiTheme="minorHAnsi" w:hAnsiTheme="minorHAnsi" w:cstheme="minorHAnsi"/>
                      <w:color w:val="000000"/>
                      <w:sz w:val="22"/>
                      <w:szCs w:val="22"/>
                    </w:rPr>
                  </w:pPr>
                  <w:ins w:id="70" w:author="NEDOS George" w:date="2023-11-06T11:41:00Z">
                    <w:r>
                      <w:rPr>
                        <w:rFonts w:ascii="Calibri" w:hAnsi="Calibri" w:cs="Calibri"/>
                        <w:color w:val="000000"/>
                        <w:sz w:val="22"/>
                        <w:szCs w:val="22"/>
                      </w:rPr>
                      <w:t>In MC/HC/HCI/PREVIOUS DOCUMENT/Type</w:t>
                    </w:r>
                  </w:ins>
                </w:p>
              </w:tc>
              <w:tc>
                <w:tcPr>
                  <w:tcW w:w="3215" w:type="dxa"/>
                  <w:tcBorders>
                    <w:top w:val="nil"/>
                    <w:left w:val="nil"/>
                    <w:bottom w:val="single" w:sz="8" w:space="0" w:color="auto"/>
                    <w:right w:val="single" w:sz="8" w:space="0" w:color="auto"/>
                  </w:tcBorders>
                  <w:shd w:val="clear" w:color="000000" w:fill="FFF2CC"/>
                  <w:vAlign w:val="center"/>
                  <w:hideMark/>
                </w:tcPr>
                <w:p w14:paraId="49635DCB" w14:textId="77777777" w:rsidR="006F73A9" w:rsidRPr="00C94F6D" w:rsidRDefault="006F73A9" w:rsidP="006F73A9">
                  <w:pPr>
                    <w:jc w:val="center"/>
                    <w:rPr>
                      <w:ins w:id="71" w:author="NEDOS George" w:date="2023-11-06T11:41:00Z"/>
                      <w:rFonts w:asciiTheme="minorHAnsi" w:hAnsiTheme="minorHAnsi" w:cstheme="minorHAnsi"/>
                      <w:color w:val="000000"/>
                      <w:sz w:val="22"/>
                      <w:szCs w:val="22"/>
                    </w:rPr>
                  </w:pPr>
                  <w:ins w:id="72" w:author="NEDOS George" w:date="2023-11-06T11:41:00Z">
                    <w:r w:rsidRPr="00012A79">
                      <w:rPr>
                        <w:rFonts w:asciiTheme="minorHAnsi" w:hAnsiTheme="minorHAnsi" w:cstheme="minorHAnsi"/>
                        <w:sz w:val="22"/>
                        <w:szCs w:val="22"/>
                      </w:rPr>
                      <w:t>In MC/HC/PREVIOUS DOCUMENT/Type</w:t>
                    </w:r>
                  </w:ins>
                </w:p>
              </w:tc>
            </w:tr>
          </w:tbl>
          <w:p w14:paraId="67885C99" w14:textId="46AE0BAE" w:rsidR="006F73A9" w:rsidRPr="00CB74ED" w:rsidDel="006F73A9" w:rsidRDefault="00D64A79" w:rsidP="00265EED">
            <w:pPr>
              <w:rPr>
                <w:del w:id="73" w:author="NEDOS George" w:date="2023-11-06T11:41:00Z"/>
                <w:rFonts w:asciiTheme="minorHAnsi" w:hAnsiTheme="minorHAnsi" w:cstheme="minorHAnsi"/>
                <w:sz w:val="22"/>
                <w:szCs w:val="22"/>
                <w:shd w:val="clear" w:color="auto" w:fill="FFFFFF"/>
                <w:lang w:val="en-US"/>
                <w:rPrChange w:id="74" w:author="NEDOS George" w:date="2023-11-06T13:20:00Z">
                  <w:rPr>
                    <w:del w:id="75" w:author="NEDOS George" w:date="2023-11-06T11:41:00Z"/>
                    <w:rFonts w:asciiTheme="minorHAnsi" w:hAnsiTheme="minorHAnsi" w:cstheme="minorHAnsi"/>
                    <w:sz w:val="22"/>
                    <w:szCs w:val="22"/>
                    <w:shd w:val="clear" w:color="auto" w:fill="FFFFFF"/>
                  </w:rPr>
                </w:rPrChange>
              </w:rPr>
            </w:pPr>
            <w:ins w:id="76" w:author="NEDOS George" w:date="2023-11-06T13:22:00Z">
              <w:r>
                <w:rPr>
                  <w:rFonts w:asciiTheme="minorHAnsi" w:hAnsiTheme="minorHAnsi" w:cstheme="minorHAnsi"/>
                  <w:sz w:val="22"/>
                  <w:szCs w:val="22"/>
                  <w:shd w:val="clear" w:color="auto" w:fill="FFFFFF"/>
                  <w:lang w:val="en-US"/>
                </w:rPr>
                <w:t>Finally,</w:t>
              </w:r>
            </w:ins>
            <w:ins w:id="77" w:author="NEDOS George" w:date="2023-11-06T13:19:00Z">
              <w:r w:rsidR="00CB74ED">
                <w:rPr>
                  <w:rFonts w:asciiTheme="minorHAnsi" w:hAnsiTheme="minorHAnsi" w:cstheme="minorHAnsi"/>
                  <w:sz w:val="22"/>
                  <w:szCs w:val="22"/>
                  <w:shd w:val="clear" w:color="auto" w:fill="FFFFFF"/>
                  <w:lang w:val="en-US"/>
                </w:rPr>
                <w:t xml:space="preserve"> it should </w:t>
              </w:r>
            </w:ins>
            <w:ins w:id="78" w:author="NEDOS George" w:date="2023-11-06T13:20:00Z">
              <w:r w:rsidR="00CB74ED">
                <w:rPr>
                  <w:rFonts w:asciiTheme="minorHAnsi" w:hAnsiTheme="minorHAnsi" w:cstheme="minorHAnsi"/>
                  <w:sz w:val="22"/>
                  <w:szCs w:val="22"/>
                  <w:shd w:val="clear" w:color="auto" w:fill="FFFFFF"/>
                  <w:lang w:val="en-US"/>
                </w:rPr>
                <w:t xml:space="preserve">be noted that the value ‘N830’ </w:t>
              </w:r>
              <w:r w:rsidR="009E7B46">
                <w:rPr>
                  <w:rFonts w:asciiTheme="minorHAnsi" w:hAnsiTheme="minorHAnsi" w:cstheme="minorHAnsi"/>
                  <w:sz w:val="22"/>
                  <w:szCs w:val="22"/>
                  <w:shd w:val="clear" w:color="auto" w:fill="FFFFFF"/>
                  <w:lang w:val="en-US"/>
                </w:rPr>
                <w:t xml:space="preserve">which signifies the </w:t>
              </w:r>
              <w:r w:rsidR="009E7B46" w:rsidRPr="009E7B46">
                <w:rPr>
                  <w:rFonts w:asciiTheme="minorHAnsi" w:hAnsiTheme="minorHAnsi" w:cstheme="minorHAnsi"/>
                  <w:sz w:val="22"/>
                  <w:szCs w:val="22"/>
                  <w:shd w:val="clear" w:color="auto" w:fill="FFFFFF"/>
                  <w:lang w:val="en-US"/>
                </w:rPr>
                <w:t>“Export Followed by Transit” procedure</w:t>
              </w:r>
            </w:ins>
            <w:ins w:id="79" w:author="NEDOS George" w:date="2023-11-06T13:21:00Z">
              <w:r w:rsidR="009E7B46">
                <w:rPr>
                  <w:rFonts w:asciiTheme="minorHAnsi" w:hAnsiTheme="minorHAnsi" w:cstheme="minorHAnsi"/>
                  <w:sz w:val="22"/>
                  <w:szCs w:val="22"/>
                  <w:shd w:val="clear" w:color="auto" w:fill="FFFFFF"/>
                  <w:lang w:val="en-US"/>
                </w:rPr>
                <w:t>, after the end of the Transitional Period will ONLY be present in code list CL</w:t>
              </w:r>
              <w:r>
                <w:rPr>
                  <w:rFonts w:asciiTheme="minorHAnsi" w:hAnsiTheme="minorHAnsi" w:cstheme="minorHAnsi"/>
                  <w:sz w:val="22"/>
                  <w:szCs w:val="22"/>
                  <w:shd w:val="clear" w:color="auto" w:fill="FFFFFF"/>
                  <w:lang w:val="en-US"/>
                </w:rPr>
                <w:t xml:space="preserve">228, instead of CL114 as is </w:t>
              </w:r>
            </w:ins>
            <w:ins w:id="80" w:author="NEDOS George" w:date="2023-11-06T13:22:00Z">
              <w:r>
                <w:rPr>
                  <w:rFonts w:asciiTheme="minorHAnsi" w:hAnsiTheme="minorHAnsi" w:cstheme="minorHAnsi"/>
                  <w:sz w:val="22"/>
                  <w:szCs w:val="22"/>
                  <w:shd w:val="clear" w:color="auto" w:fill="FFFFFF"/>
                  <w:lang w:val="en-US"/>
                </w:rPr>
                <w:t xml:space="preserve">in </w:t>
              </w:r>
            </w:ins>
            <w:ins w:id="81" w:author="NEDOS George" w:date="2023-11-06T13:21:00Z">
              <w:r>
                <w:rPr>
                  <w:rFonts w:asciiTheme="minorHAnsi" w:hAnsiTheme="minorHAnsi" w:cstheme="minorHAnsi"/>
                  <w:sz w:val="22"/>
                  <w:szCs w:val="22"/>
                  <w:shd w:val="clear" w:color="auto" w:fill="FFFFFF"/>
                  <w:lang w:val="en-US"/>
                </w:rPr>
                <w:t xml:space="preserve">the </w:t>
              </w:r>
            </w:ins>
            <w:ins w:id="82" w:author="NEDOS George" w:date="2023-11-06T13:22:00Z">
              <w:r>
                <w:rPr>
                  <w:rFonts w:asciiTheme="minorHAnsi" w:hAnsiTheme="minorHAnsi" w:cstheme="minorHAnsi"/>
                  <w:sz w:val="22"/>
                  <w:szCs w:val="22"/>
                  <w:shd w:val="clear" w:color="auto" w:fill="FFFFFF"/>
                  <w:lang w:val="en-US"/>
                </w:rPr>
                <w:t>current state of affairs.</w:t>
              </w:r>
            </w:ins>
          </w:p>
          <w:p w14:paraId="0F8328CB" w14:textId="77777777" w:rsidR="00265EED" w:rsidRPr="00CB74ED" w:rsidRDefault="00265EED" w:rsidP="00265EED">
            <w:pPr>
              <w:rPr>
                <w:rFonts w:asciiTheme="minorHAnsi" w:hAnsiTheme="minorHAnsi" w:cstheme="minorHAnsi"/>
                <w:sz w:val="22"/>
                <w:szCs w:val="22"/>
                <w:shd w:val="clear" w:color="auto" w:fill="FFFFFF"/>
                <w:lang w:val="en-US"/>
                <w:rPrChange w:id="83" w:author="NEDOS George" w:date="2023-11-06T13:20:00Z">
                  <w:rPr>
                    <w:rFonts w:asciiTheme="minorHAnsi" w:hAnsiTheme="minorHAnsi" w:cstheme="minorHAnsi"/>
                    <w:sz w:val="22"/>
                    <w:szCs w:val="22"/>
                    <w:shd w:val="clear" w:color="auto" w:fill="FFFFFF"/>
                  </w:rPr>
                </w:rPrChange>
              </w:rPr>
            </w:pPr>
          </w:p>
          <w:tbl>
            <w:tblPr>
              <w:tblpPr w:leftFromText="180" w:rightFromText="180" w:vertAnchor="text" w:horzAnchor="margin" w:tblpXSpec="center" w:tblpY="-53"/>
              <w:tblW w:w="9440" w:type="dxa"/>
              <w:tblLook w:val="04A0" w:firstRow="1" w:lastRow="0" w:firstColumn="1" w:lastColumn="0" w:noHBand="0" w:noVBand="1"/>
              <w:tblPrChange w:id="84" w:author="NEDOS George" w:date="2023-11-06T11:41:00Z">
                <w:tblPr>
                  <w:tblpPr w:leftFromText="180" w:rightFromText="180" w:vertAnchor="text" w:horzAnchor="margin" w:tblpXSpec="center" w:tblpY="-53"/>
                  <w:tblW w:w="9440" w:type="dxa"/>
                  <w:tblLook w:val="04A0" w:firstRow="1" w:lastRow="0" w:firstColumn="1" w:lastColumn="0" w:noHBand="0" w:noVBand="1"/>
                </w:tblPr>
              </w:tblPrChange>
            </w:tblPr>
            <w:tblGrid>
              <w:gridCol w:w="2060"/>
              <w:gridCol w:w="3780"/>
              <w:gridCol w:w="3600"/>
              <w:tblGridChange w:id="85">
                <w:tblGrid>
                  <w:gridCol w:w="2060"/>
                  <w:gridCol w:w="3780"/>
                  <w:gridCol w:w="3600"/>
                </w:tblGrid>
              </w:tblGridChange>
            </w:tblGrid>
            <w:tr w:rsidR="007E4014" w:rsidRPr="00C94F6D" w:rsidDel="006F73A9" w14:paraId="326608BE" w14:textId="6DB6D428" w:rsidTr="006F73A9">
              <w:trPr>
                <w:trHeight w:val="324"/>
                <w:del w:id="86" w:author="NEDOS George" w:date="2023-11-06T11:41:00Z"/>
                <w:trPrChange w:id="87" w:author="NEDOS George" w:date="2023-11-06T11:41:00Z">
                  <w:trPr>
                    <w:trHeight w:val="324"/>
                  </w:trPr>
                </w:trPrChange>
              </w:trPr>
              <w:tc>
                <w:tcPr>
                  <w:tcW w:w="2060" w:type="dxa"/>
                  <w:tcBorders>
                    <w:top w:val="single" w:sz="8" w:space="0" w:color="auto"/>
                    <w:left w:val="single" w:sz="8" w:space="0" w:color="auto"/>
                    <w:bottom w:val="single" w:sz="8" w:space="0" w:color="auto"/>
                    <w:right w:val="single" w:sz="8" w:space="0" w:color="auto"/>
                  </w:tcBorders>
                  <w:shd w:val="clear" w:color="000000" w:fill="FFFF00"/>
                  <w:vAlign w:val="center"/>
                  <w:tcPrChange w:id="88" w:author="NEDOS George" w:date="2023-11-06T11:41:00Z">
                    <w:tcPr>
                      <w:tcW w:w="2060" w:type="dxa"/>
                      <w:tcBorders>
                        <w:top w:val="single" w:sz="8" w:space="0" w:color="auto"/>
                        <w:left w:val="single" w:sz="8" w:space="0" w:color="auto"/>
                        <w:bottom w:val="single" w:sz="8" w:space="0" w:color="auto"/>
                        <w:right w:val="single" w:sz="8" w:space="0" w:color="auto"/>
                      </w:tcBorders>
                      <w:shd w:val="clear" w:color="000000" w:fill="FFFF00"/>
                      <w:vAlign w:val="center"/>
                    </w:tcPr>
                  </w:tcPrChange>
                </w:tcPr>
                <w:p w14:paraId="4FD6E9DC" w14:textId="20C6E453" w:rsidR="007E4014" w:rsidRPr="00C94F6D" w:rsidDel="006F73A9" w:rsidRDefault="007E4014" w:rsidP="007E4014">
                  <w:pPr>
                    <w:rPr>
                      <w:del w:id="89" w:author="NEDOS George" w:date="2023-11-06T11:41:00Z"/>
                      <w:rFonts w:asciiTheme="minorHAnsi" w:hAnsiTheme="minorHAnsi" w:cstheme="minorHAnsi"/>
                      <w:b/>
                      <w:bCs/>
                      <w:color w:val="000000"/>
                      <w:sz w:val="22"/>
                      <w:szCs w:val="22"/>
                    </w:rPr>
                  </w:pPr>
                  <w:del w:id="90" w:author="NEDOS George" w:date="2023-11-06T11:41:00Z">
                    <w:r w:rsidRPr="00C94F6D" w:rsidDel="006F73A9">
                      <w:rPr>
                        <w:rFonts w:asciiTheme="minorHAnsi" w:hAnsiTheme="minorHAnsi" w:cstheme="minorHAnsi"/>
                        <w:b/>
                        <w:bCs/>
                        <w:color w:val="000000"/>
                        <w:sz w:val="22"/>
                        <w:szCs w:val="22"/>
                      </w:rPr>
                      <w:delText> </w:delText>
                    </w:r>
                  </w:del>
                </w:p>
              </w:tc>
              <w:tc>
                <w:tcPr>
                  <w:tcW w:w="3780" w:type="dxa"/>
                  <w:tcBorders>
                    <w:top w:val="single" w:sz="8" w:space="0" w:color="auto"/>
                    <w:left w:val="nil"/>
                    <w:bottom w:val="single" w:sz="8" w:space="0" w:color="auto"/>
                    <w:right w:val="single" w:sz="8" w:space="0" w:color="auto"/>
                  </w:tcBorders>
                  <w:shd w:val="clear" w:color="000000" w:fill="FFFF00"/>
                  <w:vAlign w:val="center"/>
                  <w:tcPrChange w:id="91" w:author="NEDOS George" w:date="2023-11-06T11:41:00Z">
                    <w:tcPr>
                      <w:tcW w:w="3780" w:type="dxa"/>
                      <w:tcBorders>
                        <w:top w:val="single" w:sz="8" w:space="0" w:color="auto"/>
                        <w:left w:val="nil"/>
                        <w:bottom w:val="single" w:sz="8" w:space="0" w:color="auto"/>
                        <w:right w:val="single" w:sz="8" w:space="0" w:color="auto"/>
                      </w:tcBorders>
                      <w:shd w:val="clear" w:color="000000" w:fill="FFFF00"/>
                      <w:vAlign w:val="center"/>
                    </w:tcPr>
                  </w:tcPrChange>
                </w:tcPr>
                <w:p w14:paraId="02D688BF" w14:textId="09321321" w:rsidR="007E4014" w:rsidRPr="00C94F6D" w:rsidDel="006F73A9" w:rsidRDefault="007E4014" w:rsidP="007E4014">
                  <w:pPr>
                    <w:jc w:val="center"/>
                    <w:rPr>
                      <w:del w:id="92" w:author="NEDOS George" w:date="2023-11-06T11:41:00Z"/>
                      <w:rFonts w:asciiTheme="minorHAnsi" w:hAnsiTheme="minorHAnsi" w:cstheme="minorHAnsi"/>
                      <w:b/>
                      <w:bCs/>
                      <w:color w:val="000000"/>
                      <w:sz w:val="22"/>
                      <w:szCs w:val="22"/>
                    </w:rPr>
                  </w:pPr>
                  <w:del w:id="93" w:author="NEDOS George" w:date="2023-11-06T11:41:00Z">
                    <w:r w:rsidRPr="00C94F6D" w:rsidDel="006F73A9">
                      <w:rPr>
                        <w:rFonts w:asciiTheme="minorHAnsi" w:hAnsiTheme="minorHAnsi" w:cstheme="minorHAnsi"/>
                        <w:b/>
                        <w:bCs/>
                        <w:sz w:val="22"/>
                        <w:szCs w:val="22"/>
                      </w:rPr>
                      <w:delText>During TP</w:delText>
                    </w:r>
                  </w:del>
                </w:p>
              </w:tc>
              <w:tc>
                <w:tcPr>
                  <w:tcW w:w="3600" w:type="dxa"/>
                  <w:tcBorders>
                    <w:top w:val="single" w:sz="8" w:space="0" w:color="auto"/>
                    <w:left w:val="nil"/>
                    <w:bottom w:val="single" w:sz="8" w:space="0" w:color="auto"/>
                    <w:right w:val="single" w:sz="8" w:space="0" w:color="auto"/>
                  </w:tcBorders>
                  <w:shd w:val="clear" w:color="000000" w:fill="FFFF00"/>
                  <w:vAlign w:val="center"/>
                  <w:tcPrChange w:id="94" w:author="NEDOS George" w:date="2023-11-06T11:41:00Z">
                    <w:tcPr>
                      <w:tcW w:w="3600" w:type="dxa"/>
                      <w:tcBorders>
                        <w:top w:val="single" w:sz="8" w:space="0" w:color="auto"/>
                        <w:left w:val="nil"/>
                        <w:bottom w:val="single" w:sz="8" w:space="0" w:color="auto"/>
                        <w:right w:val="single" w:sz="8" w:space="0" w:color="auto"/>
                      </w:tcBorders>
                      <w:shd w:val="clear" w:color="000000" w:fill="FFFF00"/>
                      <w:vAlign w:val="center"/>
                    </w:tcPr>
                  </w:tcPrChange>
                </w:tcPr>
                <w:p w14:paraId="7B48C978" w14:textId="6EF2A528" w:rsidR="007E4014" w:rsidRPr="00C94F6D" w:rsidDel="006F73A9" w:rsidRDefault="007E4014" w:rsidP="007E4014">
                  <w:pPr>
                    <w:jc w:val="center"/>
                    <w:rPr>
                      <w:del w:id="95" w:author="NEDOS George" w:date="2023-11-06T11:41:00Z"/>
                      <w:rFonts w:asciiTheme="minorHAnsi" w:hAnsiTheme="minorHAnsi" w:cstheme="minorHAnsi"/>
                      <w:b/>
                      <w:bCs/>
                      <w:color w:val="000000"/>
                      <w:sz w:val="22"/>
                      <w:szCs w:val="22"/>
                    </w:rPr>
                  </w:pPr>
                  <w:del w:id="96" w:author="NEDOS George" w:date="2023-11-06T11:41:00Z">
                    <w:r w:rsidRPr="00C94F6D" w:rsidDel="006F73A9">
                      <w:rPr>
                        <w:rFonts w:asciiTheme="minorHAnsi" w:hAnsiTheme="minorHAnsi" w:cstheme="minorHAnsi"/>
                        <w:b/>
                        <w:bCs/>
                        <w:sz w:val="22"/>
                        <w:szCs w:val="22"/>
                      </w:rPr>
                      <w:delText>After TP</w:delText>
                    </w:r>
                  </w:del>
                </w:p>
              </w:tc>
            </w:tr>
            <w:tr w:rsidR="007E4014" w:rsidRPr="00C94F6D" w:rsidDel="006F73A9" w14:paraId="228A64AF" w14:textId="435AF2E9" w:rsidTr="006F73A9">
              <w:trPr>
                <w:trHeight w:val="324"/>
                <w:del w:id="97" w:author="NEDOS George" w:date="2023-11-06T11:41:00Z"/>
                <w:trPrChange w:id="98" w:author="NEDOS George" w:date="2023-11-06T11:41:00Z">
                  <w:trPr>
                    <w:trHeight w:val="324"/>
                  </w:trPr>
                </w:trPrChange>
              </w:trPr>
              <w:tc>
                <w:tcPr>
                  <w:tcW w:w="2060" w:type="dxa"/>
                  <w:tcBorders>
                    <w:top w:val="nil"/>
                    <w:left w:val="single" w:sz="8" w:space="0" w:color="auto"/>
                    <w:bottom w:val="single" w:sz="8" w:space="0" w:color="auto"/>
                    <w:right w:val="single" w:sz="8" w:space="0" w:color="auto"/>
                  </w:tcBorders>
                  <w:shd w:val="clear" w:color="000000" w:fill="FFFF00"/>
                  <w:vAlign w:val="center"/>
                  <w:tcPrChange w:id="99" w:author="NEDOS George" w:date="2023-11-06T11:41:00Z">
                    <w:tcPr>
                      <w:tcW w:w="2060" w:type="dxa"/>
                      <w:tcBorders>
                        <w:top w:val="nil"/>
                        <w:left w:val="single" w:sz="8" w:space="0" w:color="auto"/>
                        <w:bottom w:val="single" w:sz="8" w:space="0" w:color="auto"/>
                        <w:right w:val="single" w:sz="8" w:space="0" w:color="auto"/>
                      </w:tcBorders>
                      <w:shd w:val="clear" w:color="000000" w:fill="FFFF00"/>
                      <w:vAlign w:val="center"/>
                    </w:tcPr>
                  </w:tcPrChange>
                </w:tcPr>
                <w:p w14:paraId="0F6A2D14" w14:textId="0D833BAB" w:rsidR="007E4014" w:rsidRPr="00C94F6D" w:rsidDel="006F73A9" w:rsidRDefault="007E4014" w:rsidP="007E4014">
                  <w:pPr>
                    <w:rPr>
                      <w:del w:id="100" w:author="NEDOS George" w:date="2023-11-06T11:41:00Z"/>
                      <w:rFonts w:asciiTheme="minorHAnsi" w:hAnsiTheme="minorHAnsi" w:cstheme="minorHAnsi"/>
                      <w:b/>
                      <w:bCs/>
                      <w:color w:val="000000"/>
                      <w:sz w:val="22"/>
                      <w:szCs w:val="22"/>
                    </w:rPr>
                  </w:pPr>
                  <w:del w:id="101" w:author="NEDOS George" w:date="2023-11-06T11:41:00Z">
                    <w:r w:rsidRPr="00C94F6D" w:rsidDel="006F73A9">
                      <w:rPr>
                        <w:rFonts w:asciiTheme="minorHAnsi" w:hAnsiTheme="minorHAnsi" w:cstheme="minorHAnsi"/>
                        <w:b/>
                        <w:bCs/>
                        <w:sz w:val="22"/>
                        <w:szCs w:val="22"/>
                      </w:rPr>
                      <w:delText>HC</w:delText>
                    </w:r>
                  </w:del>
                </w:p>
              </w:tc>
              <w:tc>
                <w:tcPr>
                  <w:tcW w:w="3780" w:type="dxa"/>
                  <w:tcBorders>
                    <w:top w:val="nil"/>
                    <w:left w:val="nil"/>
                    <w:bottom w:val="single" w:sz="8" w:space="0" w:color="auto"/>
                    <w:right w:val="single" w:sz="8" w:space="0" w:color="auto"/>
                  </w:tcBorders>
                  <w:shd w:val="clear" w:color="000000" w:fill="FFF2CC"/>
                  <w:vAlign w:val="center"/>
                  <w:tcPrChange w:id="102" w:author="NEDOS George" w:date="2023-11-06T11:41:00Z">
                    <w:tcPr>
                      <w:tcW w:w="3780" w:type="dxa"/>
                      <w:tcBorders>
                        <w:top w:val="nil"/>
                        <w:left w:val="nil"/>
                        <w:bottom w:val="single" w:sz="8" w:space="0" w:color="auto"/>
                        <w:right w:val="single" w:sz="8" w:space="0" w:color="auto"/>
                      </w:tcBorders>
                      <w:shd w:val="clear" w:color="000000" w:fill="FFF2CC"/>
                      <w:vAlign w:val="center"/>
                    </w:tcPr>
                  </w:tcPrChange>
                </w:tcPr>
                <w:p w14:paraId="775019C0" w14:textId="7E94C969" w:rsidR="007E4014" w:rsidRPr="00C94F6D" w:rsidDel="006F73A9" w:rsidRDefault="007E4014" w:rsidP="007E4014">
                  <w:pPr>
                    <w:jc w:val="center"/>
                    <w:rPr>
                      <w:del w:id="103" w:author="NEDOS George" w:date="2023-11-06T11:41:00Z"/>
                      <w:rFonts w:asciiTheme="minorHAnsi" w:hAnsiTheme="minorHAnsi" w:cstheme="minorHAnsi"/>
                      <w:color w:val="000000"/>
                      <w:sz w:val="22"/>
                      <w:szCs w:val="22"/>
                    </w:rPr>
                  </w:pPr>
                  <w:del w:id="104" w:author="NEDOS George" w:date="2023-11-06T11:41:00Z">
                    <w:r w:rsidRPr="00C94F6D" w:rsidDel="006F73A9">
                      <w:rPr>
                        <w:rFonts w:asciiTheme="minorHAnsi" w:hAnsiTheme="minorHAnsi" w:cstheme="minorHAnsi"/>
                        <w:sz w:val="22"/>
                        <w:szCs w:val="22"/>
                      </w:rPr>
                      <w:delText>1x</w:delText>
                    </w:r>
                  </w:del>
                </w:p>
              </w:tc>
              <w:tc>
                <w:tcPr>
                  <w:tcW w:w="3600" w:type="dxa"/>
                  <w:tcBorders>
                    <w:top w:val="nil"/>
                    <w:left w:val="nil"/>
                    <w:bottom w:val="single" w:sz="8" w:space="0" w:color="auto"/>
                    <w:right w:val="single" w:sz="8" w:space="0" w:color="auto"/>
                  </w:tcBorders>
                  <w:shd w:val="clear" w:color="000000" w:fill="FFF2CC"/>
                  <w:vAlign w:val="center"/>
                  <w:tcPrChange w:id="105" w:author="NEDOS George" w:date="2023-11-06T11:41:00Z">
                    <w:tcPr>
                      <w:tcW w:w="3600" w:type="dxa"/>
                      <w:tcBorders>
                        <w:top w:val="nil"/>
                        <w:left w:val="nil"/>
                        <w:bottom w:val="single" w:sz="8" w:space="0" w:color="auto"/>
                        <w:right w:val="single" w:sz="8" w:space="0" w:color="auto"/>
                      </w:tcBorders>
                      <w:shd w:val="clear" w:color="000000" w:fill="FFF2CC"/>
                      <w:vAlign w:val="center"/>
                    </w:tcPr>
                  </w:tcPrChange>
                </w:tcPr>
                <w:p w14:paraId="56F8D183" w14:textId="6C7AF020" w:rsidR="007E4014" w:rsidRPr="00C94F6D" w:rsidDel="006F73A9" w:rsidRDefault="007E4014" w:rsidP="007E4014">
                  <w:pPr>
                    <w:jc w:val="center"/>
                    <w:rPr>
                      <w:del w:id="106" w:author="NEDOS George" w:date="2023-11-06T11:41:00Z"/>
                      <w:rFonts w:asciiTheme="minorHAnsi" w:hAnsiTheme="minorHAnsi" w:cstheme="minorHAnsi"/>
                      <w:color w:val="000000"/>
                      <w:sz w:val="22"/>
                      <w:szCs w:val="22"/>
                    </w:rPr>
                  </w:pPr>
                  <w:del w:id="107" w:author="NEDOS George" w:date="2023-11-06T11:41:00Z">
                    <w:r w:rsidRPr="00C94F6D" w:rsidDel="006F73A9">
                      <w:rPr>
                        <w:rFonts w:asciiTheme="minorHAnsi" w:hAnsiTheme="minorHAnsi" w:cstheme="minorHAnsi"/>
                        <w:sz w:val="22"/>
                        <w:szCs w:val="22"/>
                      </w:rPr>
                      <w:delText>99x (1999x after this RfC)</w:delText>
                    </w:r>
                  </w:del>
                </w:p>
              </w:tc>
            </w:tr>
            <w:tr w:rsidR="007E4014" w:rsidRPr="00C94F6D" w:rsidDel="006F73A9" w14:paraId="4CADC20D" w14:textId="3AD08D92" w:rsidTr="006F73A9">
              <w:trPr>
                <w:trHeight w:val="636"/>
                <w:del w:id="108" w:author="NEDOS George" w:date="2023-11-06T11:41:00Z"/>
                <w:trPrChange w:id="109" w:author="NEDOS George" w:date="2023-11-06T11:41:00Z">
                  <w:trPr>
                    <w:trHeight w:val="636"/>
                  </w:trPr>
                </w:trPrChange>
              </w:trPr>
              <w:tc>
                <w:tcPr>
                  <w:tcW w:w="2060" w:type="dxa"/>
                  <w:tcBorders>
                    <w:top w:val="nil"/>
                    <w:left w:val="single" w:sz="8" w:space="0" w:color="auto"/>
                    <w:bottom w:val="single" w:sz="8" w:space="0" w:color="auto"/>
                    <w:right w:val="single" w:sz="8" w:space="0" w:color="auto"/>
                  </w:tcBorders>
                  <w:shd w:val="clear" w:color="000000" w:fill="FFFF00"/>
                  <w:vAlign w:val="center"/>
                  <w:tcPrChange w:id="110" w:author="NEDOS George" w:date="2023-11-06T11:41:00Z">
                    <w:tcPr>
                      <w:tcW w:w="2060" w:type="dxa"/>
                      <w:tcBorders>
                        <w:top w:val="nil"/>
                        <w:left w:val="single" w:sz="8" w:space="0" w:color="auto"/>
                        <w:bottom w:val="single" w:sz="8" w:space="0" w:color="auto"/>
                        <w:right w:val="single" w:sz="8" w:space="0" w:color="auto"/>
                      </w:tcBorders>
                      <w:shd w:val="clear" w:color="000000" w:fill="FFFF00"/>
                      <w:vAlign w:val="center"/>
                    </w:tcPr>
                  </w:tcPrChange>
                </w:tcPr>
                <w:p w14:paraId="32455C1A" w14:textId="28A09157" w:rsidR="007E4014" w:rsidRPr="00C94F6D" w:rsidDel="006F73A9" w:rsidRDefault="007E4014" w:rsidP="007E4014">
                  <w:pPr>
                    <w:rPr>
                      <w:del w:id="111" w:author="NEDOS George" w:date="2023-11-06T11:41:00Z"/>
                      <w:rFonts w:asciiTheme="minorHAnsi" w:hAnsiTheme="minorHAnsi" w:cstheme="minorHAnsi"/>
                      <w:b/>
                      <w:bCs/>
                      <w:color w:val="000000"/>
                      <w:sz w:val="22"/>
                      <w:szCs w:val="22"/>
                    </w:rPr>
                  </w:pPr>
                  <w:del w:id="112" w:author="NEDOS George" w:date="2023-11-06T11:41:00Z">
                    <w:r w:rsidRPr="00C94F6D" w:rsidDel="006F73A9">
                      <w:rPr>
                        <w:rFonts w:asciiTheme="minorHAnsi" w:hAnsiTheme="minorHAnsi" w:cstheme="minorHAnsi"/>
                        <w:b/>
                        <w:bCs/>
                        <w:sz w:val="22"/>
                        <w:szCs w:val="22"/>
                      </w:rPr>
                      <w:delText>HC/PREVIOUS DOCUMENT</w:delText>
                    </w:r>
                  </w:del>
                </w:p>
              </w:tc>
              <w:tc>
                <w:tcPr>
                  <w:tcW w:w="3780" w:type="dxa"/>
                  <w:tcBorders>
                    <w:top w:val="nil"/>
                    <w:left w:val="nil"/>
                    <w:bottom w:val="single" w:sz="8" w:space="0" w:color="auto"/>
                    <w:right w:val="single" w:sz="8" w:space="0" w:color="auto"/>
                  </w:tcBorders>
                  <w:shd w:val="clear" w:color="000000" w:fill="FFF2CC"/>
                  <w:vAlign w:val="center"/>
                  <w:tcPrChange w:id="113" w:author="NEDOS George" w:date="2023-11-06T11:41:00Z">
                    <w:tcPr>
                      <w:tcW w:w="3780" w:type="dxa"/>
                      <w:tcBorders>
                        <w:top w:val="nil"/>
                        <w:left w:val="nil"/>
                        <w:bottom w:val="single" w:sz="8" w:space="0" w:color="auto"/>
                        <w:right w:val="single" w:sz="8" w:space="0" w:color="auto"/>
                      </w:tcBorders>
                      <w:shd w:val="clear" w:color="000000" w:fill="FFF2CC"/>
                      <w:vAlign w:val="center"/>
                    </w:tcPr>
                  </w:tcPrChange>
                </w:tcPr>
                <w:p w14:paraId="29EB12B6" w14:textId="32F47E9D" w:rsidR="007E4014" w:rsidRPr="00C94F6D" w:rsidDel="006F73A9" w:rsidRDefault="000A4973" w:rsidP="007E4014">
                  <w:pPr>
                    <w:jc w:val="center"/>
                    <w:rPr>
                      <w:del w:id="114" w:author="NEDOS George" w:date="2023-11-06T11:41:00Z"/>
                      <w:rFonts w:asciiTheme="minorHAnsi" w:hAnsiTheme="minorHAnsi" w:cstheme="minorHAnsi"/>
                      <w:color w:val="000000"/>
                      <w:sz w:val="22"/>
                      <w:szCs w:val="22"/>
                    </w:rPr>
                  </w:pPr>
                  <w:del w:id="115" w:author="NEDOS George" w:date="2023-11-06T11:41:00Z">
                    <w:r w:rsidDel="006F73A9">
                      <w:rPr>
                        <w:rFonts w:asciiTheme="minorHAnsi" w:hAnsiTheme="minorHAnsi" w:cstheme="minorHAnsi"/>
                        <w:sz w:val="22"/>
                        <w:szCs w:val="22"/>
                      </w:rPr>
                      <w:delText>D</w:delText>
                    </w:r>
                    <w:r w:rsidR="009B4ADA" w:rsidDel="006F73A9">
                      <w:rPr>
                        <w:rFonts w:asciiTheme="minorHAnsi" w:hAnsiTheme="minorHAnsi" w:cstheme="minorHAnsi"/>
                        <w:sz w:val="22"/>
                        <w:szCs w:val="22"/>
                      </w:rPr>
                      <w:delText xml:space="preserve">ata Group </w:delText>
                    </w:r>
                    <w:r w:rsidR="0072159F" w:rsidRPr="00B349FC" w:rsidDel="006F73A9">
                      <w:rPr>
                        <w:rFonts w:asciiTheme="minorHAnsi" w:hAnsiTheme="minorHAnsi" w:cstheme="minorHAnsi"/>
                        <w:b/>
                        <w:bCs/>
                        <w:sz w:val="22"/>
                        <w:szCs w:val="22"/>
                      </w:rPr>
                      <w:delText>./</w:delText>
                    </w:r>
                    <w:r w:rsidR="000C5782" w:rsidRPr="00B349FC" w:rsidDel="006F73A9">
                      <w:rPr>
                        <w:rFonts w:asciiTheme="minorHAnsi" w:hAnsiTheme="minorHAnsi" w:cstheme="minorHAnsi"/>
                        <w:b/>
                        <w:bCs/>
                        <w:sz w:val="22"/>
                        <w:szCs w:val="22"/>
                      </w:rPr>
                      <w:delText>HC/</w:delText>
                    </w:r>
                    <w:r w:rsidR="006A1D31" w:rsidRPr="00B349FC" w:rsidDel="006F73A9">
                      <w:rPr>
                        <w:rFonts w:asciiTheme="minorHAnsi" w:hAnsiTheme="minorHAnsi" w:cstheme="minorHAnsi"/>
                        <w:b/>
                        <w:bCs/>
                        <w:sz w:val="22"/>
                        <w:szCs w:val="22"/>
                      </w:rPr>
                      <w:delText>PREVIOUS DOCUMENT</w:delText>
                    </w:r>
                    <w:r w:rsidR="00F77F84" w:rsidRPr="00B349FC" w:rsidDel="006F73A9">
                      <w:rPr>
                        <w:rFonts w:asciiTheme="minorHAnsi" w:hAnsiTheme="minorHAnsi" w:cstheme="minorHAnsi"/>
                        <w:b/>
                        <w:bCs/>
                        <w:sz w:val="22"/>
                        <w:szCs w:val="22"/>
                      </w:rPr>
                      <w:delText>/</w:delText>
                    </w:r>
                    <w:r w:rsidR="00FD61BA" w:rsidDel="006F73A9">
                      <w:rPr>
                        <w:rFonts w:asciiTheme="minorHAnsi" w:hAnsiTheme="minorHAnsi" w:cstheme="minorHAnsi"/>
                        <w:b/>
                        <w:bCs/>
                        <w:sz w:val="22"/>
                        <w:szCs w:val="22"/>
                      </w:rPr>
                      <w:delText xml:space="preserve"> </w:delText>
                    </w:r>
                    <w:r w:rsidR="00FD61BA" w:rsidDel="006F73A9">
                      <w:rPr>
                        <w:rFonts w:asciiTheme="minorHAnsi" w:hAnsiTheme="minorHAnsi" w:cstheme="minorHAnsi"/>
                        <w:sz w:val="22"/>
                        <w:szCs w:val="22"/>
                      </w:rPr>
                      <w:delText xml:space="preserve">is not </w:delText>
                    </w:r>
                    <w:r w:rsidR="00664AE9" w:rsidDel="006F73A9">
                      <w:rPr>
                        <w:rFonts w:asciiTheme="minorHAnsi" w:hAnsiTheme="minorHAnsi" w:cstheme="minorHAnsi"/>
                        <w:sz w:val="22"/>
                        <w:szCs w:val="22"/>
                      </w:rPr>
                      <w:delText>used</w:delText>
                    </w:r>
                  </w:del>
                </w:p>
              </w:tc>
              <w:tc>
                <w:tcPr>
                  <w:tcW w:w="3600" w:type="dxa"/>
                  <w:tcBorders>
                    <w:top w:val="nil"/>
                    <w:left w:val="nil"/>
                    <w:bottom w:val="single" w:sz="8" w:space="0" w:color="auto"/>
                    <w:right w:val="single" w:sz="8" w:space="0" w:color="auto"/>
                  </w:tcBorders>
                  <w:shd w:val="clear" w:color="000000" w:fill="FFF2CC"/>
                  <w:vAlign w:val="center"/>
                  <w:tcPrChange w:id="116" w:author="NEDOS George" w:date="2023-11-06T11:41:00Z">
                    <w:tcPr>
                      <w:tcW w:w="3600" w:type="dxa"/>
                      <w:tcBorders>
                        <w:top w:val="nil"/>
                        <w:left w:val="nil"/>
                        <w:bottom w:val="single" w:sz="8" w:space="0" w:color="auto"/>
                        <w:right w:val="single" w:sz="8" w:space="0" w:color="auto"/>
                      </w:tcBorders>
                      <w:shd w:val="clear" w:color="000000" w:fill="FFF2CC"/>
                      <w:vAlign w:val="center"/>
                    </w:tcPr>
                  </w:tcPrChange>
                </w:tcPr>
                <w:p w14:paraId="3A398B9C" w14:textId="6015AE67" w:rsidR="007E4014" w:rsidRPr="00C94F6D" w:rsidDel="006F73A9" w:rsidRDefault="00DF3EF3" w:rsidP="007E4014">
                  <w:pPr>
                    <w:jc w:val="center"/>
                    <w:rPr>
                      <w:del w:id="117" w:author="NEDOS George" w:date="2023-11-06T11:41:00Z"/>
                      <w:rFonts w:asciiTheme="minorHAnsi" w:hAnsiTheme="minorHAnsi" w:cstheme="minorHAnsi"/>
                      <w:color w:val="000000"/>
                      <w:sz w:val="22"/>
                      <w:szCs w:val="22"/>
                    </w:rPr>
                  </w:pPr>
                  <w:del w:id="118" w:author="NEDOS George" w:date="2023-11-06T11:41:00Z">
                    <w:r w:rsidRPr="00DF3EF3" w:rsidDel="006F73A9">
                      <w:rPr>
                        <w:rFonts w:asciiTheme="minorHAnsi" w:hAnsiTheme="minorHAnsi" w:cstheme="minorHAnsi"/>
                        <w:color w:val="000000"/>
                        <w:sz w:val="22"/>
                        <w:szCs w:val="22"/>
                      </w:rPr>
                      <w:delText>Used to store any code from CL214, including the 'N830' (EXPORT MRN)</w:delText>
                    </w:r>
                  </w:del>
                </w:p>
              </w:tc>
            </w:tr>
            <w:tr w:rsidR="007E4014" w:rsidRPr="00C94F6D" w:rsidDel="006F73A9" w14:paraId="4D4C5FB6" w14:textId="49A0DD15" w:rsidTr="006F73A9">
              <w:trPr>
                <w:trHeight w:val="636"/>
                <w:del w:id="119" w:author="NEDOS George" w:date="2023-11-06T11:41:00Z"/>
                <w:trPrChange w:id="120" w:author="NEDOS George" w:date="2023-11-06T11:41:00Z">
                  <w:trPr>
                    <w:trHeight w:val="636"/>
                  </w:trPr>
                </w:trPrChange>
              </w:trPr>
              <w:tc>
                <w:tcPr>
                  <w:tcW w:w="2060" w:type="dxa"/>
                  <w:tcBorders>
                    <w:top w:val="nil"/>
                    <w:left w:val="single" w:sz="8" w:space="0" w:color="auto"/>
                    <w:bottom w:val="single" w:sz="8" w:space="0" w:color="auto"/>
                    <w:right w:val="single" w:sz="8" w:space="0" w:color="auto"/>
                  </w:tcBorders>
                  <w:shd w:val="clear" w:color="000000" w:fill="FFFF00"/>
                  <w:vAlign w:val="center"/>
                  <w:tcPrChange w:id="121" w:author="NEDOS George" w:date="2023-11-06T11:41:00Z">
                    <w:tcPr>
                      <w:tcW w:w="2060" w:type="dxa"/>
                      <w:tcBorders>
                        <w:top w:val="nil"/>
                        <w:left w:val="single" w:sz="8" w:space="0" w:color="auto"/>
                        <w:bottom w:val="single" w:sz="8" w:space="0" w:color="auto"/>
                        <w:right w:val="single" w:sz="8" w:space="0" w:color="auto"/>
                      </w:tcBorders>
                      <w:shd w:val="clear" w:color="000000" w:fill="FFFF00"/>
                      <w:vAlign w:val="center"/>
                    </w:tcPr>
                  </w:tcPrChange>
                </w:tcPr>
                <w:p w14:paraId="40FA5985" w14:textId="744332CF" w:rsidR="007E4014" w:rsidRPr="00C94F6D" w:rsidDel="006F73A9" w:rsidRDefault="007E4014" w:rsidP="007E4014">
                  <w:pPr>
                    <w:rPr>
                      <w:del w:id="122" w:author="NEDOS George" w:date="2023-11-06T11:41:00Z"/>
                      <w:rFonts w:asciiTheme="minorHAnsi" w:hAnsiTheme="minorHAnsi" w:cstheme="minorHAnsi"/>
                      <w:b/>
                      <w:bCs/>
                      <w:color w:val="000000"/>
                      <w:sz w:val="22"/>
                      <w:szCs w:val="22"/>
                    </w:rPr>
                  </w:pPr>
                  <w:del w:id="123" w:author="NEDOS George" w:date="2023-11-06T11:41:00Z">
                    <w:r w:rsidRPr="00C94F6D" w:rsidDel="006F73A9">
                      <w:rPr>
                        <w:rFonts w:asciiTheme="minorHAnsi" w:hAnsiTheme="minorHAnsi" w:cstheme="minorHAnsi"/>
                        <w:b/>
                        <w:bCs/>
                        <w:sz w:val="22"/>
                        <w:szCs w:val="22"/>
                      </w:rPr>
                      <w:delText>HC/HCI/PREVIOUS DOCUMENT/Type</w:delText>
                    </w:r>
                  </w:del>
                </w:p>
              </w:tc>
              <w:tc>
                <w:tcPr>
                  <w:tcW w:w="3780" w:type="dxa"/>
                  <w:tcBorders>
                    <w:top w:val="nil"/>
                    <w:left w:val="nil"/>
                    <w:bottom w:val="single" w:sz="8" w:space="0" w:color="auto"/>
                    <w:right w:val="single" w:sz="8" w:space="0" w:color="auto"/>
                  </w:tcBorders>
                  <w:shd w:val="clear" w:color="000000" w:fill="FFF2CC"/>
                  <w:vAlign w:val="center"/>
                  <w:tcPrChange w:id="124" w:author="NEDOS George" w:date="2023-11-06T11:41:00Z">
                    <w:tcPr>
                      <w:tcW w:w="3780" w:type="dxa"/>
                      <w:tcBorders>
                        <w:top w:val="nil"/>
                        <w:left w:val="nil"/>
                        <w:bottom w:val="single" w:sz="8" w:space="0" w:color="auto"/>
                        <w:right w:val="single" w:sz="8" w:space="0" w:color="auto"/>
                      </w:tcBorders>
                      <w:shd w:val="clear" w:color="000000" w:fill="FFF2CC"/>
                      <w:vAlign w:val="center"/>
                    </w:tcPr>
                  </w:tcPrChange>
                </w:tcPr>
                <w:p w14:paraId="5F491343" w14:textId="51011E9E" w:rsidR="007E4014" w:rsidRPr="00FC72CC" w:rsidDel="006F73A9" w:rsidRDefault="007E4014" w:rsidP="007E4014">
                  <w:pPr>
                    <w:jc w:val="center"/>
                    <w:rPr>
                      <w:del w:id="125" w:author="NEDOS George" w:date="2023-11-06T11:41:00Z"/>
                      <w:rFonts w:asciiTheme="minorHAnsi" w:hAnsiTheme="minorHAnsi" w:cstheme="minorHAnsi"/>
                      <w:color w:val="000000"/>
                      <w:sz w:val="22"/>
                      <w:szCs w:val="22"/>
                      <w:lang w:val="en-US"/>
                    </w:rPr>
                  </w:pPr>
                  <w:del w:id="126" w:author="NEDOS George" w:date="2023-11-06T11:41:00Z">
                    <w:r w:rsidRPr="00C94F6D" w:rsidDel="006F73A9">
                      <w:rPr>
                        <w:rFonts w:asciiTheme="minorHAnsi" w:hAnsiTheme="minorHAnsi" w:cstheme="minorHAnsi"/>
                        <w:color w:val="000000"/>
                        <w:sz w:val="22"/>
                        <w:szCs w:val="22"/>
                      </w:rPr>
                      <w:delText xml:space="preserve">Used to store </w:delText>
                    </w:r>
                    <w:r w:rsidR="00F738D7" w:rsidDel="006F73A9">
                      <w:rPr>
                        <w:rFonts w:asciiTheme="minorHAnsi" w:hAnsiTheme="minorHAnsi" w:cstheme="minorHAnsi"/>
                        <w:color w:val="000000"/>
                        <w:sz w:val="22"/>
                        <w:szCs w:val="22"/>
                      </w:rPr>
                      <w:delText xml:space="preserve">details relating </w:delText>
                    </w:r>
                    <w:r w:rsidR="00F738D7" w:rsidRPr="00F738D7" w:rsidDel="006F73A9">
                      <w:rPr>
                        <w:rFonts w:asciiTheme="minorHAnsi" w:hAnsiTheme="minorHAnsi" w:cstheme="minorHAnsi"/>
                        <w:color w:val="000000"/>
                        <w:sz w:val="22"/>
                        <w:szCs w:val="22"/>
                      </w:rPr>
                      <w:delText xml:space="preserve">to the writing-off of the goods declared in the declaration </w:delText>
                    </w:r>
                    <w:r w:rsidR="00F738D7" w:rsidDel="006F73A9">
                      <w:rPr>
                        <w:rFonts w:asciiTheme="minorHAnsi" w:hAnsiTheme="minorHAnsi" w:cstheme="minorHAnsi"/>
                        <w:color w:val="000000"/>
                        <w:sz w:val="22"/>
                        <w:szCs w:val="22"/>
                      </w:rPr>
                      <w:delText xml:space="preserve">(e.g., </w:delText>
                    </w:r>
                    <w:r w:rsidRPr="00C94F6D" w:rsidDel="006F73A9">
                      <w:rPr>
                        <w:rFonts w:asciiTheme="minorHAnsi" w:hAnsiTheme="minorHAnsi" w:cstheme="minorHAnsi"/>
                        <w:color w:val="000000"/>
                        <w:sz w:val="22"/>
                        <w:szCs w:val="22"/>
                      </w:rPr>
                      <w:delText>EXPORT MRN- 'N830'</w:delText>
                    </w:r>
                    <w:r w:rsidR="00F738D7" w:rsidDel="006F73A9">
                      <w:rPr>
                        <w:rFonts w:asciiTheme="minorHAnsi" w:hAnsiTheme="minorHAnsi" w:cstheme="minorHAnsi"/>
                        <w:color w:val="000000"/>
                        <w:sz w:val="22"/>
                        <w:szCs w:val="22"/>
                      </w:rPr>
                      <w:delText>)</w:delText>
                    </w:r>
                  </w:del>
                </w:p>
              </w:tc>
              <w:tc>
                <w:tcPr>
                  <w:tcW w:w="3600" w:type="dxa"/>
                  <w:tcBorders>
                    <w:top w:val="nil"/>
                    <w:left w:val="nil"/>
                    <w:bottom w:val="single" w:sz="8" w:space="0" w:color="auto"/>
                    <w:right w:val="single" w:sz="8" w:space="0" w:color="auto"/>
                  </w:tcBorders>
                  <w:shd w:val="clear" w:color="000000" w:fill="FFF2CC"/>
                  <w:vAlign w:val="center"/>
                  <w:tcPrChange w:id="127" w:author="NEDOS George" w:date="2023-11-06T11:41:00Z">
                    <w:tcPr>
                      <w:tcW w:w="3600" w:type="dxa"/>
                      <w:tcBorders>
                        <w:top w:val="nil"/>
                        <w:left w:val="nil"/>
                        <w:bottom w:val="single" w:sz="8" w:space="0" w:color="auto"/>
                        <w:right w:val="single" w:sz="8" w:space="0" w:color="auto"/>
                      </w:tcBorders>
                      <w:shd w:val="clear" w:color="000000" w:fill="FFF2CC"/>
                      <w:vAlign w:val="center"/>
                    </w:tcPr>
                  </w:tcPrChange>
                </w:tcPr>
                <w:p w14:paraId="1174EA47" w14:textId="3301081C" w:rsidR="007E4014" w:rsidRPr="00B349FC" w:rsidDel="006F73A9" w:rsidRDefault="00AF5700" w:rsidP="007E4014">
                  <w:pPr>
                    <w:jc w:val="center"/>
                    <w:rPr>
                      <w:del w:id="128" w:author="NEDOS George" w:date="2023-11-06T11:41:00Z"/>
                      <w:rFonts w:asciiTheme="minorHAnsi" w:hAnsiTheme="minorHAnsi" w:cstheme="minorHAnsi"/>
                      <w:color w:val="000000"/>
                      <w:sz w:val="22"/>
                      <w:szCs w:val="22"/>
                      <w:lang w:val="en-US"/>
                    </w:rPr>
                  </w:pPr>
                  <w:del w:id="129" w:author="NEDOS George" w:date="2023-11-06T11:41:00Z">
                    <w:r w:rsidDel="006F73A9">
                      <w:rPr>
                        <w:rFonts w:asciiTheme="minorHAnsi" w:hAnsiTheme="minorHAnsi" w:cstheme="minorHAnsi"/>
                        <w:sz w:val="22"/>
                        <w:szCs w:val="22"/>
                        <w:lang w:val="en-US"/>
                      </w:rPr>
                      <w:delText xml:space="preserve">Data Group </w:delText>
                    </w:r>
                    <w:r w:rsidDel="006F73A9">
                      <w:rPr>
                        <w:rFonts w:asciiTheme="minorHAnsi" w:hAnsiTheme="minorHAnsi" w:cstheme="minorHAnsi"/>
                        <w:b/>
                        <w:bCs/>
                        <w:sz w:val="22"/>
                        <w:szCs w:val="22"/>
                        <w:lang w:val="en-US"/>
                      </w:rPr>
                      <w:delText>./HC/HCI/</w:delText>
                    </w:r>
                    <w:r w:rsidR="00FB598E" w:rsidDel="006F73A9">
                      <w:rPr>
                        <w:rFonts w:asciiTheme="minorHAnsi" w:hAnsiTheme="minorHAnsi" w:cstheme="minorHAnsi"/>
                        <w:b/>
                        <w:bCs/>
                        <w:sz w:val="22"/>
                        <w:szCs w:val="22"/>
                        <w:lang w:val="en-US"/>
                      </w:rPr>
                      <w:delText>PREVIOUS DOCUMENT/</w:delText>
                    </w:r>
                    <w:r w:rsidR="00FB598E" w:rsidDel="006F73A9">
                      <w:rPr>
                        <w:rFonts w:asciiTheme="minorHAnsi" w:hAnsiTheme="minorHAnsi" w:cstheme="minorHAnsi"/>
                        <w:sz w:val="22"/>
                        <w:szCs w:val="22"/>
                        <w:lang w:val="en-US"/>
                      </w:rPr>
                      <w:delText xml:space="preserve"> is not used</w:delText>
                    </w:r>
                  </w:del>
                </w:p>
              </w:tc>
            </w:tr>
            <w:tr w:rsidR="007E4014" w:rsidRPr="00C94F6D" w:rsidDel="006F73A9" w14:paraId="70BC4CC3" w14:textId="2D8E9D47" w:rsidTr="006F73A9">
              <w:trPr>
                <w:trHeight w:val="948"/>
                <w:del w:id="130" w:author="NEDOS George" w:date="2023-11-06T11:41:00Z"/>
                <w:trPrChange w:id="131" w:author="NEDOS George" w:date="2023-11-06T11:41:00Z">
                  <w:trPr>
                    <w:trHeight w:val="948"/>
                  </w:trPr>
                </w:trPrChange>
              </w:trPr>
              <w:tc>
                <w:tcPr>
                  <w:tcW w:w="2060" w:type="dxa"/>
                  <w:tcBorders>
                    <w:top w:val="nil"/>
                    <w:left w:val="single" w:sz="8" w:space="0" w:color="auto"/>
                    <w:bottom w:val="single" w:sz="8" w:space="0" w:color="auto"/>
                    <w:right w:val="single" w:sz="8" w:space="0" w:color="auto"/>
                  </w:tcBorders>
                  <w:shd w:val="clear" w:color="000000" w:fill="FFFF00"/>
                  <w:vAlign w:val="center"/>
                  <w:tcPrChange w:id="132" w:author="NEDOS George" w:date="2023-11-06T11:41:00Z">
                    <w:tcPr>
                      <w:tcW w:w="2060" w:type="dxa"/>
                      <w:tcBorders>
                        <w:top w:val="nil"/>
                        <w:left w:val="single" w:sz="8" w:space="0" w:color="auto"/>
                        <w:bottom w:val="single" w:sz="8" w:space="0" w:color="auto"/>
                        <w:right w:val="single" w:sz="8" w:space="0" w:color="auto"/>
                      </w:tcBorders>
                      <w:shd w:val="clear" w:color="000000" w:fill="FFFF00"/>
                      <w:vAlign w:val="center"/>
                    </w:tcPr>
                  </w:tcPrChange>
                </w:tcPr>
                <w:p w14:paraId="0600B29F" w14:textId="466CC7B0" w:rsidR="007E4014" w:rsidRPr="00C94F6D" w:rsidDel="006F73A9" w:rsidRDefault="007E4014" w:rsidP="007E4014">
                  <w:pPr>
                    <w:rPr>
                      <w:del w:id="133" w:author="NEDOS George" w:date="2023-11-06T11:41:00Z"/>
                      <w:rFonts w:asciiTheme="minorHAnsi" w:hAnsiTheme="minorHAnsi" w:cstheme="minorHAnsi"/>
                      <w:b/>
                      <w:bCs/>
                      <w:color w:val="000000"/>
                      <w:sz w:val="22"/>
                      <w:szCs w:val="22"/>
                    </w:rPr>
                  </w:pPr>
                  <w:del w:id="134" w:author="NEDOS George" w:date="2023-11-06T11:41:00Z">
                    <w:r w:rsidRPr="00C94F6D" w:rsidDel="006F73A9">
                      <w:rPr>
                        <w:rFonts w:asciiTheme="minorHAnsi" w:hAnsiTheme="minorHAnsi" w:cstheme="minorHAnsi"/>
                        <w:b/>
                        <w:bCs/>
                        <w:sz w:val="22"/>
                        <w:szCs w:val="22"/>
                      </w:rPr>
                      <w:delText>EXPORT MRN</w:delText>
                    </w:r>
                  </w:del>
                </w:p>
              </w:tc>
              <w:tc>
                <w:tcPr>
                  <w:tcW w:w="3780" w:type="dxa"/>
                  <w:tcBorders>
                    <w:top w:val="nil"/>
                    <w:left w:val="nil"/>
                    <w:bottom w:val="single" w:sz="8" w:space="0" w:color="auto"/>
                    <w:right w:val="single" w:sz="8" w:space="0" w:color="auto"/>
                  </w:tcBorders>
                  <w:shd w:val="clear" w:color="000000" w:fill="FFF2CC"/>
                  <w:vAlign w:val="center"/>
                  <w:tcPrChange w:id="135" w:author="NEDOS George" w:date="2023-11-06T11:41:00Z">
                    <w:tcPr>
                      <w:tcW w:w="3780" w:type="dxa"/>
                      <w:tcBorders>
                        <w:top w:val="nil"/>
                        <w:left w:val="nil"/>
                        <w:bottom w:val="single" w:sz="8" w:space="0" w:color="auto"/>
                        <w:right w:val="single" w:sz="8" w:space="0" w:color="auto"/>
                      </w:tcBorders>
                      <w:shd w:val="clear" w:color="000000" w:fill="FFF2CC"/>
                      <w:vAlign w:val="center"/>
                    </w:tcPr>
                  </w:tcPrChange>
                </w:tcPr>
                <w:p w14:paraId="63D127A5" w14:textId="5635799C" w:rsidR="007E4014" w:rsidRPr="00C94F6D" w:rsidDel="006F73A9" w:rsidRDefault="00ED0097" w:rsidP="007E4014">
                  <w:pPr>
                    <w:rPr>
                      <w:del w:id="136" w:author="NEDOS George" w:date="2023-11-06T11:41:00Z"/>
                      <w:rFonts w:asciiTheme="minorHAnsi" w:hAnsiTheme="minorHAnsi" w:cstheme="minorHAnsi"/>
                      <w:color w:val="000000"/>
                      <w:sz w:val="22"/>
                      <w:szCs w:val="22"/>
                    </w:rPr>
                  </w:pPr>
                  <w:del w:id="137" w:author="NEDOS George" w:date="2023-11-06T11:41:00Z">
                    <w:r w:rsidDel="006F73A9">
                      <w:rPr>
                        <w:rFonts w:asciiTheme="minorHAnsi" w:hAnsiTheme="minorHAnsi" w:cstheme="minorHAnsi"/>
                        <w:sz w:val="22"/>
                        <w:szCs w:val="22"/>
                        <w:lang w:val="en-US"/>
                      </w:rPr>
                      <w:delText>In ./</w:delText>
                    </w:r>
                    <w:r w:rsidR="007E4014" w:rsidRPr="00C94F6D" w:rsidDel="006F73A9">
                      <w:rPr>
                        <w:rFonts w:asciiTheme="minorHAnsi" w:hAnsiTheme="minorHAnsi" w:cstheme="minorHAnsi"/>
                        <w:sz w:val="22"/>
                        <w:szCs w:val="22"/>
                      </w:rPr>
                      <w:delText xml:space="preserve">HC/HCI/PREVIOUS DOCUMENT/Type </w:delText>
                    </w:r>
                  </w:del>
                </w:p>
              </w:tc>
              <w:tc>
                <w:tcPr>
                  <w:tcW w:w="3600" w:type="dxa"/>
                  <w:tcBorders>
                    <w:top w:val="nil"/>
                    <w:left w:val="nil"/>
                    <w:bottom w:val="single" w:sz="8" w:space="0" w:color="auto"/>
                    <w:right w:val="single" w:sz="8" w:space="0" w:color="auto"/>
                  </w:tcBorders>
                  <w:shd w:val="clear" w:color="000000" w:fill="FFF2CC"/>
                  <w:vAlign w:val="center"/>
                  <w:tcPrChange w:id="138" w:author="NEDOS George" w:date="2023-11-06T11:41:00Z">
                    <w:tcPr>
                      <w:tcW w:w="3600" w:type="dxa"/>
                      <w:tcBorders>
                        <w:top w:val="nil"/>
                        <w:left w:val="nil"/>
                        <w:bottom w:val="single" w:sz="8" w:space="0" w:color="auto"/>
                        <w:right w:val="single" w:sz="8" w:space="0" w:color="auto"/>
                      </w:tcBorders>
                      <w:shd w:val="clear" w:color="000000" w:fill="FFF2CC"/>
                      <w:vAlign w:val="center"/>
                    </w:tcPr>
                  </w:tcPrChange>
                </w:tcPr>
                <w:p w14:paraId="69EAD362" w14:textId="4D5E1669" w:rsidR="007E4014" w:rsidRPr="00C94F6D" w:rsidDel="006F73A9" w:rsidRDefault="00D8450D" w:rsidP="007E4014">
                  <w:pPr>
                    <w:rPr>
                      <w:del w:id="139" w:author="NEDOS George" w:date="2023-11-06T11:41:00Z"/>
                      <w:rFonts w:asciiTheme="minorHAnsi" w:hAnsiTheme="minorHAnsi" w:cstheme="minorHAnsi"/>
                      <w:color w:val="000000"/>
                      <w:sz w:val="22"/>
                      <w:szCs w:val="22"/>
                    </w:rPr>
                  </w:pPr>
                  <w:del w:id="140" w:author="NEDOS George" w:date="2023-11-06T11:41:00Z">
                    <w:r w:rsidDel="006F73A9">
                      <w:rPr>
                        <w:rFonts w:asciiTheme="minorHAnsi" w:hAnsiTheme="minorHAnsi" w:cstheme="minorHAnsi"/>
                        <w:sz w:val="22"/>
                        <w:szCs w:val="22"/>
                      </w:rPr>
                      <w:delText>In ./</w:delText>
                    </w:r>
                    <w:r w:rsidR="007E4014" w:rsidRPr="00C94F6D" w:rsidDel="006F73A9">
                      <w:rPr>
                        <w:rFonts w:asciiTheme="minorHAnsi" w:hAnsiTheme="minorHAnsi" w:cstheme="minorHAnsi"/>
                        <w:sz w:val="22"/>
                        <w:szCs w:val="22"/>
                      </w:rPr>
                      <w:delText xml:space="preserve">HC/PREVIOUS DOCUMENT/Type </w:delText>
                    </w:r>
                  </w:del>
                </w:p>
              </w:tc>
            </w:tr>
          </w:tbl>
          <w:p w14:paraId="6898C77F" w14:textId="14D718F4" w:rsidR="00B2154A" w:rsidRPr="005370F4" w:rsidRDefault="00B2154A" w:rsidP="00427D3B">
            <w:pPr>
              <w:rPr>
                <w:rFonts w:asciiTheme="minorHAnsi" w:hAnsiTheme="minorHAnsi" w:cs="Arial"/>
                <w:sz w:val="22"/>
                <w:szCs w:val="22"/>
                <w:lang w:val="en-US"/>
              </w:rPr>
            </w:pPr>
          </w:p>
        </w:tc>
      </w:tr>
    </w:tbl>
    <w:p w14:paraId="4E6DA7AA" w14:textId="77777777" w:rsidR="00543370" w:rsidRPr="00D7650B" w:rsidRDefault="00543370" w:rsidP="00C001F9">
      <w:pPr>
        <w:rPr>
          <w:rFonts w:asciiTheme="minorHAnsi" w:hAnsiTheme="minorHAnsi" w:cs="Arial"/>
          <w:lang w:val="en-US"/>
        </w:rPr>
      </w:pPr>
    </w:p>
    <w:p w14:paraId="20BF47F2" w14:textId="4FE7AC93" w:rsidR="009B4627" w:rsidRPr="00074158" w:rsidRDefault="003D4A7A" w:rsidP="00C001F9">
      <w:pPr>
        <w:rPr>
          <w:rFonts w:asciiTheme="minorHAnsi" w:hAnsiTheme="minorHAnsi" w:cs="Arial"/>
          <w:b/>
          <w:bCs/>
          <w:sz w:val="28"/>
          <w:szCs w:val="28"/>
        </w:rPr>
      </w:pPr>
      <w:r w:rsidRPr="00074158">
        <w:rPr>
          <w:rFonts w:asciiTheme="minorHAnsi" w:hAnsiTheme="minorHAnsi" w:cs="Arial"/>
          <w:b/>
          <w:bCs/>
          <w:sz w:val="28"/>
          <w:szCs w:val="28"/>
        </w:rPr>
        <w:t xml:space="preserve">Section 3: </w:t>
      </w:r>
      <w:r w:rsidR="004D1247">
        <w:rPr>
          <w:rFonts w:asciiTheme="minorHAnsi" w:hAnsiTheme="minorHAnsi" w:cs="Arial"/>
          <w:b/>
          <w:bCs/>
          <w:sz w:val="28"/>
          <w:szCs w:val="28"/>
        </w:rPr>
        <w:t>Description of proposed solution</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606"/>
      </w:tblGrid>
      <w:tr w:rsidR="003D4A7A" w:rsidRPr="006B1220" w14:paraId="36098742" w14:textId="77777777" w:rsidTr="03E9B7F5">
        <w:tc>
          <w:tcPr>
            <w:tcW w:w="9606" w:type="dxa"/>
          </w:tcPr>
          <w:p w14:paraId="713F9471" w14:textId="05DC742A" w:rsidR="009907C2" w:rsidRDefault="009907C2" w:rsidP="00A57318">
            <w:pPr>
              <w:rPr>
                <w:rFonts w:asciiTheme="minorHAnsi" w:hAnsiTheme="minorHAnsi" w:cs="Arial"/>
                <w:sz w:val="22"/>
                <w:szCs w:val="22"/>
              </w:rPr>
            </w:pPr>
            <w:r>
              <w:rPr>
                <w:rFonts w:asciiTheme="minorHAnsi" w:hAnsiTheme="minorHAnsi" w:cs="Arial"/>
                <w:sz w:val="22"/>
                <w:szCs w:val="22"/>
              </w:rPr>
              <w:t>1a/</w:t>
            </w:r>
          </w:p>
          <w:p w14:paraId="3775E0C2" w14:textId="5888A3A5" w:rsidR="00A57318" w:rsidRDefault="00A57318" w:rsidP="00A57318">
            <w:pPr>
              <w:rPr>
                <w:rFonts w:asciiTheme="minorHAnsi" w:hAnsiTheme="minorHAnsi" w:cstheme="minorHAnsi"/>
                <w:sz w:val="22"/>
                <w:szCs w:val="22"/>
              </w:rPr>
            </w:pPr>
            <w:r w:rsidRPr="00D23E8C">
              <w:rPr>
                <w:rFonts w:asciiTheme="minorHAnsi" w:hAnsiTheme="minorHAnsi" w:cs="Arial"/>
                <w:sz w:val="22"/>
                <w:szCs w:val="22"/>
              </w:rPr>
              <w:t xml:space="preserve">The </w:t>
            </w:r>
            <w:r w:rsidRPr="009D7B9F">
              <w:rPr>
                <w:rFonts w:asciiTheme="minorHAnsi" w:hAnsiTheme="minorHAnsi" w:cs="Arial"/>
                <w:b/>
                <w:sz w:val="22"/>
                <w:szCs w:val="22"/>
              </w:rPr>
              <w:t>DDNTA-5.15.</w:t>
            </w:r>
            <w:r w:rsidR="003471DA">
              <w:rPr>
                <w:rFonts w:asciiTheme="minorHAnsi" w:hAnsiTheme="minorHAnsi" w:cs="Arial"/>
                <w:b/>
                <w:sz w:val="22"/>
                <w:szCs w:val="22"/>
              </w:rPr>
              <w:t>1</w:t>
            </w:r>
            <w:r w:rsidRPr="009D7B9F">
              <w:rPr>
                <w:rFonts w:asciiTheme="minorHAnsi" w:hAnsiTheme="minorHAnsi" w:cs="Arial"/>
                <w:b/>
                <w:sz w:val="22"/>
                <w:szCs w:val="22"/>
              </w:rPr>
              <w:t>-v1.00 (incl. Appendix Q2</w:t>
            </w:r>
            <w:r w:rsidRPr="00D23E8C">
              <w:rPr>
                <w:rFonts w:asciiTheme="minorHAnsi" w:hAnsiTheme="minorHAnsi" w:cs="Arial"/>
                <w:b/>
                <w:sz w:val="22"/>
                <w:szCs w:val="22"/>
              </w:rPr>
              <w:t>)</w:t>
            </w:r>
            <w:r w:rsidR="00B13DBA">
              <w:rPr>
                <w:rFonts w:asciiTheme="minorHAnsi" w:hAnsiTheme="minorHAnsi" w:cs="Arial"/>
                <w:b/>
                <w:sz w:val="22"/>
                <w:szCs w:val="22"/>
              </w:rPr>
              <w:t>, DMP 5.8.0-v1.00</w:t>
            </w:r>
            <w:r w:rsidRPr="00D23E8C">
              <w:rPr>
                <w:rFonts w:asciiTheme="minorHAnsi" w:hAnsiTheme="minorHAnsi" w:cs="Arial"/>
                <w:b/>
                <w:sz w:val="22"/>
                <w:szCs w:val="22"/>
              </w:rPr>
              <w:t xml:space="preserve"> </w:t>
            </w:r>
            <w:r w:rsidRPr="00C061E1">
              <w:rPr>
                <w:rFonts w:asciiTheme="minorHAnsi" w:hAnsiTheme="minorHAnsi" w:cs="Arial"/>
                <w:bCs/>
                <w:sz w:val="22"/>
                <w:szCs w:val="22"/>
              </w:rPr>
              <w:t>and the</w:t>
            </w:r>
            <w:r>
              <w:rPr>
                <w:rFonts w:asciiTheme="minorHAnsi" w:hAnsiTheme="minorHAnsi" w:cs="Arial"/>
                <w:b/>
                <w:sz w:val="22"/>
                <w:szCs w:val="22"/>
              </w:rPr>
              <w:t xml:space="preserve"> </w:t>
            </w:r>
            <w:r w:rsidRPr="00D23E8C">
              <w:rPr>
                <w:rFonts w:asciiTheme="minorHAnsi" w:hAnsiTheme="minorHAnsi" w:cs="Arial"/>
                <w:b/>
                <w:sz w:val="22"/>
                <w:szCs w:val="22"/>
              </w:rPr>
              <w:t>CSE</w:t>
            </w:r>
            <w:r>
              <w:rPr>
                <w:rFonts w:asciiTheme="minorHAnsi" w:hAnsiTheme="minorHAnsi" w:cs="Arial"/>
                <w:b/>
                <w:sz w:val="22"/>
                <w:szCs w:val="22"/>
              </w:rPr>
              <w:t>-v51.8.</w:t>
            </w:r>
            <w:r w:rsidR="003471DA">
              <w:rPr>
                <w:rFonts w:asciiTheme="minorHAnsi" w:hAnsiTheme="minorHAnsi" w:cs="Arial"/>
                <w:b/>
                <w:sz w:val="22"/>
                <w:szCs w:val="22"/>
              </w:rPr>
              <w:t>2</w:t>
            </w:r>
            <w:r>
              <w:rPr>
                <w:rFonts w:asciiTheme="minorHAnsi" w:hAnsiTheme="minorHAnsi" w:cs="Arial"/>
                <w:b/>
                <w:sz w:val="22"/>
                <w:szCs w:val="22"/>
              </w:rPr>
              <w:t xml:space="preserve"> </w:t>
            </w:r>
            <w:r w:rsidRPr="00D23E8C">
              <w:rPr>
                <w:rFonts w:asciiTheme="minorHAnsi" w:hAnsiTheme="minorHAnsi" w:cs="Arial"/>
                <w:sz w:val="22"/>
                <w:szCs w:val="22"/>
              </w:rPr>
              <w:t>shall be corrected as follows</w:t>
            </w:r>
            <w:r w:rsidRPr="00D23E8C">
              <w:rPr>
                <w:rFonts w:asciiTheme="minorHAnsi" w:hAnsiTheme="minorHAnsi" w:cstheme="minorHAnsi"/>
                <w:sz w:val="22"/>
                <w:szCs w:val="22"/>
              </w:rPr>
              <w:t xml:space="preserve"> </w:t>
            </w:r>
            <w:r w:rsidRPr="00D23E8C">
              <w:rPr>
                <w:rFonts w:asciiTheme="minorHAnsi" w:hAnsiTheme="minorHAnsi" w:cs="Arial"/>
                <w:sz w:val="22"/>
                <w:szCs w:val="22"/>
              </w:rPr>
              <w:t xml:space="preserve">(addition of </w:t>
            </w:r>
            <w:r w:rsidRPr="00FA5ABD">
              <w:rPr>
                <w:rFonts w:asciiTheme="minorHAnsi" w:hAnsiTheme="minorHAnsi" w:cs="Arial"/>
                <w:b/>
                <w:sz w:val="22"/>
                <w:szCs w:val="22"/>
                <w:highlight w:val="yellow"/>
              </w:rPr>
              <w:t>text highlighted in yellow</w:t>
            </w:r>
            <w:r>
              <w:rPr>
                <w:rFonts w:asciiTheme="minorHAnsi" w:hAnsiTheme="minorHAnsi" w:cs="Arial"/>
                <w:sz w:val="22"/>
                <w:szCs w:val="22"/>
              </w:rPr>
              <w:t xml:space="preserve"> – removal of </w:t>
            </w:r>
            <w:r w:rsidRPr="00FA5ABD">
              <w:rPr>
                <w:rFonts w:asciiTheme="minorHAnsi" w:hAnsiTheme="minorHAnsi" w:cs="Arial"/>
                <w:strike/>
                <w:color w:val="FF0000"/>
                <w:sz w:val="22"/>
                <w:szCs w:val="22"/>
              </w:rPr>
              <w:t>text with strikethrough</w:t>
            </w:r>
            <w:r>
              <w:rPr>
                <w:rFonts w:asciiTheme="minorHAnsi" w:hAnsiTheme="minorHAnsi" w:cs="Arial"/>
                <w:sz w:val="22"/>
                <w:szCs w:val="22"/>
              </w:rPr>
              <w:t xml:space="preserve"> </w:t>
            </w:r>
            <w:r w:rsidRPr="00D23E8C">
              <w:rPr>
                <w:rFonts w:asciiTheme="minorHAnsi" w:hAnsiTheme="minorHAnsi" w:cs="Arial"/>
                <w:sz w:val="22"/>
                <w:szCs w:val="22"/>
              </w:rPr>
              <w:t>)</w:t>
            </w:r>
            <w:r w:rsidRPr="00D23E8C">
              <w:rPr>
                <w:rFonts w:asciiTheme="minorHAnsi" w:hAnsiTheme="minorHAnsi" w:cstheme="minorHAnsi"/>
                <w:sz w:val="22"/>
                <w:szCs w:val="22"/>
              </w:rPr>
              <w:t>:</w:t>
            </w:r>
          </w:p>
          <w:p w14:paraId="104F85FD" w14:textId="77777777" w:rsidR="00DE7574" w:rsidRDefault="00DE7574" w:rsidP="00A57318">
            <w:pPr>
              <w:rPr>
                <w:rFonts w:asciiTheme="minorHAnsi" w:hAnsiTheme="minorHAnsi" w:cstheme="minorHAnsi"/>
                <w:sz w:val="22"/>
                <w:szCs w:val="22"/>
              </w:rPr>
            </w:pPr>
          </w:p>
          <w:p w14:paraId="449BC899" w14:textId="7E06A7E5" w:rsidR="00DE7574" w:rsidRDefault="00DE7574" w:rsidP="00A57318">
            <w:pPr>
              <w:rPr>
                <w:rFonts w:asciiTheme="minorHAnsi" w:hAnsiTheme="minorHAnsi" w:cstheme="minorHAnsi"/>
                <w:sz w:val="22"/>
                <w:szCs w:val="22"/>
              </w:rPr>
            </w:pPr>
            <w:r>
              <w:rPr>
                <w:rFonts w:asciiTheme="minorHAnsi" w:hAnsiTheme="minorHAnsi" w:cstheme="minorHAnsi"/>
                <w:sz w:val="22"/>
                <w:szCs w:val="22"/>
              </w:rPr>
              <w:lastRenderedPageBreak/>
              <w:t xml:space="preserve">The cardinality of ‘HOUSE CONSIGNMENT’ </w:t>
            </w:r>
            <w:r w:rsidR="00D87DD4">
              <w:rPr>
                <w:rFonts w:asciiTheme="minorHAnsi" w:hAnsiTheme="minorHAnsi" w:cstheme="minorHAnsi"/>
                <w:sz w:val="22"/>
                <w:szCs w:val="22"/>
              </w:rPr>
              <w:t>should</w:t>
            </w:r>
            <w:r>
              <w:rPr>
                <w:rFonts w:asciiTheme="minorHAnsi" w:hAnsiTheme="minorHAnsi" w:cstheme="minorHAnsi"/>
                <w:sz w:val="22"/>
                <w:szCs w:val="22"/>
              </w:rPr>
              <w:t xml:space="preserve"> be updated from 99x to 1999x in the following </w:t>
            </w:r>
            <w:r w:rsidR="006F49CD">
              <w:rPr>
                <w:rFonts w:asciiTheme="minorHAnsi" w:hAnsiTheme="minorHAnsi" w:cstheme="minorHAnsi"/>
                <w:sz w:val="22"/>
                <w:szCs w:val="22"/>
              </w:rPr>
              <w:t xml:space="preserve">NCTS-P5 </w:t>
            </w:r>
            <w:r>
              <w:rPr>
                <w:rFonts w:asciiTheme="minorHAnsi" w:hAnsiTheme="minorHAnsi" w:cstheme="minorHAnsi"/>
                <w:sz w:val="22"/>
                <w:szCs w:val="22"/>
              </w:rPr>
              <w:t xml:space="preserve">messages: </w:t>
            </w:r>
          </w:p>
          <w:p w14:paraId="64CEE6D8" w14:textId="77777777" w:rsidR="006F49CD" w:rsidRDefault="006F49CD" w:rsidP="006F49CD">
            <w:pPr>
              <w:pStyle w:val="ListParagraph"/>
              <w:numPr>
                <w:ilvl w:val="0"/>
                <w:numId w:val="39"/>
              </w:numPr>
              <w:rPr>
                <w:rFonts w:asciiTheme="minorHAnsi" w:hAnsiTheme="minorHAnsi" w:cs="Arial"/>
                <w:sz w:val="22"/>
                <w:szCs w:val="22"/>
                <w:lang w:val="en-IE"/>
              </w:rPr>
            </w:pPr>
            <w:r>
              <w:rPr>
                <w:rFonts w:asciiTheme="minorHAnsi" w:hAnsiTheme="minorHAnsi" w:cs="Arial"/>
                <w:sz w:val="22"/>
                <w:szCs w:val="22"/>
                <w:lang w:val="en-IE"/>
              </w:rPr>
              <w:t xml:space="preserve">Common Domain: </w:t>
            </w:r>
            <w:r w:rsidRPr="00D7650B">
              <w:rPr>
                <w:rFonts w:asciiTheme="minorHAnsi" w:hAnsiTheme="minorHAnsi" w:cs="Arial"/>
                <w:sz w:val="22"/>
                <w:szCs w:val="22"/>
                <w:lang w:val="en-IE"/>
              </w:rPr>
              <w:t>CD001C</w:t>
            </w:r>
            <w:r>
              <w:rPr>
                <w:rFonts w:asciiTheme="minorHAnsi" w:hAnsiTheme="minorHAnsi" w:cs="Arial"/>
                <w:sz w:val="22"/>
                <w:szCs w:val="22"/>
                <w:lang w:val="en-IE"/>
              </w:rPr>
              <w:t>,</w:t>
            </w:r>
            <w:r>
              <w:t xml:space="preserve"> </w:t>
            </w:r>
            <w:r w:rsidRPr="00D7650B">
              <w:rPr>
                <w:rFonts w:asciiTheme="minorHAnsi" w:hAnsiTheme="minorHAnsi" w:cs="Arial"/>
                <w:sz w:val="22"/>
                <w:szCs w:val="22"/>
                <w:lang w:val="en-IE"/>
              </w:rPr>
              <w:t>CD003C</w:t>
            </w:r>
            <w:r>
              <w:rPr>
                <w:rFonts w:asciiTheme="minorHAnsi" w:hAnsiTheme="minorHAnsi" w:cs="Arial"/>
                <w:sz w:val="22"/>
                <w:szCs w:val="22"/>
                <w:lang w:val="en-IE"/>
              </w:rPr>
              <w:t xml:space="preserve">, </w:t>
            </w:r>
            <w:r w:rsidRPr="00D7650B">
              <w:rPr>
                <w:rFonts w:asciiTheme="minorHAnsi" w:hAnsiTheme="minorHAnsi" w:cs="Arial"/>
                <w:sz w:val="22"/>
                <w:szCs w:val="22"/>
                <w:lang w:val="en-IE"/>
              </w:rPr>
              <w:t>CD018C</w:t>
            </w:r>
            <w:r>
              <w:rPr>
                <w:rFonts w:asciiTheme="minorHAnsi" w:hAnsiTheme="minorHAnsi" w:cs="Arial"/>
                <w:sz w:val="22"/>
                <w:szCs w:val="22"/>
                <w:lang w:val="en-IE"/>
              </w:rPr>
              <w:t xml:space="preserve">, </w:t>
            </w:r>
            <w:r w:rsidRPr="00D7650B">
              <w:rPr>
                <w:rFonts w:asciiTheme="minorHAnsi" w:hAnsiTheme="minorHAnsi" w:cs="Arial"/>
                <w:sz w:val="22"/>
                <w:szCs w:val="22"/>
                <w:lang w:val="en-IE"/>
              </w:rPr>
              <w:t>CD038C</w:t>
            </w:r>
            <w:r>
              <w:rPr>
                <w:rFonts w:asciiTheme="minorHAnsi" w:hAnsiTheme="minorHAnsi" w:cs="Arial"/>
                <w:sz w:val="22"/>
                <w:szCs w:val="22"/>
                <w:lang w:val="en-IE"/>
              </w:rPr>
              <w:t xml:space="preserve">, </w:t>
            </w:r>
            <w:r w:rsidRPr="00D7650B">
              <w:rPr>
                <w:rFonts w:asciiTheme="minorHAnsi" w:hAnsiTheme="minorHAnsi" w:cs="Arial"/>
                <w:sz w:val="22"/>
                <w:szCs w:val="22"/>
                <w:lang w:val="en-IE"/>
              </w:rPr>
              <w:t>CD050C</w:t>
            </w:r>
            <w:r>
              <w:rPr>
                <w:rFonts w:asciiTheme="minorHAnsi" w:hAnsiTheme="minorHAnsi" w:cs="Arial"/>
                <w:sz w:val="22"/>
                <w:szCs w:val="22"/>
                <w:lang w:val="en-IE"/>
              </w:rPr>
              <w:t xml:space="preserve">, </w:t>
            </w:r>
            <w:r w:rsidRPr="00D7650B">
              <w:rPr>
                <w:rFonts w:asciiTheme="minorHAnsi" w:hAnsiTheme="minorHAnsi" w:cs="Arial"/>
                <w:sz w:val="22"/>
                <w:szCs w:val="22"/>
                <w:lang w:val="en-IE"/>
              </w:rPr>
              <w:t>CD115C</w:t>
            </w:r>
            <w:r>
              <w:rPr>
                <w:rFonts w:asciiTheme="minorHAnsi" w:hAnsiTheme="minorHAnsi" w:cs="Arial"/>
                <w:sz w:val="22"/>
                <w:szCs w:val="22"/>
                <w:lang w:val="en-IE"/>
              </w:rPr>
              <w:t xml:space="preserve">, </w:t>
            </w:r>
            <w:r w:rsidRPr="00D7650B">
              <w:rPr>
                <w:rFonts w:asciiTheme="minorHAnsi" w:hAnsiTheme="minorHAnsi" w:cs="Arial"/>
                <w:sz w:val="22"/>
                <w:szCs w:val="22"/>
                <w:lang w:val="en-IE"/>
              </w:rPr>
              <w:t>CD160C</w:t>
            </w:r>
            <w:r>
              <w:rPr>
                <w:rFonts w:asciiTheme="minorHAnsi" w:hAnsiTheme="minorHAnsi" w:cs="Arial"/>
                <w:sz w:val="22"/>
                <w:szCs w:val="22"/>
                <w:lang w:val="en-IE"/>
              </w:rPr>
              <w:t xml:space="preserve">, </w:t>
            </w:r>
            <w:r w:rsidRPr="00D7650B">
              <w:rPr>
                <w:rFonts w:asciiTheme="minorHAnsi" w:hAnsiTheme="minorHAnsi" w:cs="Arial"/>
                <w:sz w:val="22"/>
                <w:szCs w:val="22"/>
                <w:lang w:val="en-IE"/>
              </w:rPr>
              <w:t>CD165C</w:t>
            </w:r>
            <w:r>
              <w:rPr>
                <w:rFonts w:asciiTheme="minorHAnsi" w:hAnsiTheme="minorHAnsi" w:cs="Arial"/>
                <w:sz w:val="22"/>
                <w:szCs w:val="22"/>
                <w:lang w:val="en-IE"/>
              </w:rPr>
              <w:t xml:space="preserve">, </w:t>
            </w:r>
            <w:r w:rsidRPr="00D7650B">
              <w:rPr>
                <w:rFonts w:asciiTheme="minorHAnsi" w:hAnsiTheme="minorHAnsi" w:cs="Arial"/>
                <w:sz w:val="22"/>
                <w:szCs w:val="22"/>
                <w:lang w:val="en-IE"/>
              </w:rPr>
              <w:t>CD200C</w:t>
            </w:r>
            <w:r>
              <w:rPr>
                <w:rFonts w:asciiTheme="minorHAnsi" w:hAnsiTheme="minorHAnsi" w:cs="Arial"/>
                <w:sz w:val="22"/>
                <w:szCs w:val="22"/>
                <w:lang w:val="en-IE"/>
              </w:rPr>
              <w:t xml:space="preserve">, </w:t>
            </w:r>
            <w:r w:rsidRPr="00D7650B">
              <w:rPr>
                <w:rFonts w:asciiTheme="minorHAnsi" w:hAnsiTheme="minorHAnsi" w:cs="Arial"/>
                <w:sz w:val="22"/>
                <w:szCs w:val="22"/>
                <w:lang w:val="en-IE"/>
              </w:rPr>
              <w:t>CD203C</w:t>
            </w:r>
            <w:r>
              <w:rPr>
                <w:rFonts w:asciiTheme="minorHAnsi" w:hAnsiTheme="minorHAnsi" w:cs="Arial"/>
                <w:sz w:val="22"/>
                <w:szCs w:val="22"/>
                <w:lang w:val="en-IE"/>
              </w:rPr>
              <w:t>.</w:t>
            </w:r>
          </w:p>
          <w:p w14:paraId="70CD057E" w14:textId="39D80464" w:rsidR="006F49CD" w:rsidRPr="00FC72CC" w:rsidRDefault="006F49CD" w:rsidP="00FC72CC">
            <w:pPr>
              <w:pStyle w:val="ListParagraph"/>
              <w:numPr>
                <w:ilvl w:val="0"/>
                <w:numId w:val="39"/>
              </w:numPr>
              <w:rPr>
                <w:rFonts w:asciiTheme="minorHAnsi" w:hAnsiTheme="minorHAnsi" w:cs="Arial"/>
                <w:sz w:val="22"/>
                <w:szCs w:val="22"/>
                <w:lang w:val="en-IE"/>
              </w:rPr>
            </w:pPr>
            <w:r>
              <w:rPr>
                <w:rFonts w:asciiTheme="minorHAnsi" w:hAnsiTheme="minorHAnsi" w:cs="Arial"/>
                <w:sz w:val="22"/>
                <w:szCs w:val="22"/>
                <w:lang w:val="en-IE"/>
              </w:rPr>
              <w:t xml:space="preserve">External Domain: </w:t>
            </w:r>
            <w:r w:rsidRPr="00D7650B">
              <w:rPr>
                <w:rFonts w:asciiTheme="minorHAnsi" w:hAnsiTheme="minorHAnsi" w:cs="Arial"/>
                <w:sz w:val="22"/>
                <w:szCs w:val="22"/>
                <w:lang w:val="en-IE"/>
              </w:rPr>
              <w:t>CC013C</w:t>
            </w:r>
            <w:r>
              <w:rPr>
                <w:rFonts w:asciiTheme="minorHAnsi" w:hAnsiTheme="minorHAnsi" w:cs="Arial"/>
                <w:sz w:val="22"/>
                <w:szCs w:val="22"/>
                <w:lang w:val="en-IE"/>
              </w:rPr>
              <w:t xml:space="preserve">, </w:t>
            </w:r>
            <w:r w:rsidRPr="00D7650B">
              <w:rPr>
                <w:rFonts w:asciiTheme="minorHAnsi" w:hAnsiTheme="minorHAnsi" w:cs="Arial"/>
                <w:sz w:val="22"/>
                <w:szCs w:val="22"/>
                <w:lang w:val="en-IE"/>
              </w:rPr>
              <w:t>CC015C</w:t>
            </w:r>
            <w:r>
              <w:rPr>
                <w:rFonts w:asciiTheme="minorHAnsi" w:hAnsiTheme="minorHAnsi" w:cs="Arial"/>
                <w:sz w:val="22"/>
                <w:szCs w:val="22"/>
                <w:lang w:val="en-IE"/>
              </w:rPr>
              <w:t xml:space="preserve">, </w:t>
            </w:r>
            <w:r w:rsidRPr="00D7650B">
              <w:rPr>
                <w:rFonts w:asciiTheme="minorHAnsi" w:hAnsiTheme="minorHAnsi" w:cs="Arial"/>
                <w:sz w:val="22"/>
                <w:szCs w:val="22"/>
                <w:lang w:val="en-IE"/>
              </w:rPr>
              <w:t>CC017C</w:t>
            </w:r>
            <w:r>
              <w:rPr>
                <w:rFonts w:asciiTheme="minorHAnsi" w:hAnsiTheme="minorHAnsi" w:cs="Arial"/>
                <w:sz w:val="22"/>
                <w:szCs w:val="22"/>
                <w:lang w:val="en-IE"/>
              </w:rPr>
              <w:t xml:space="preserve">, </w:t>
            </w:r>
            <w:r w:rsidRPr="00D7650B">
              <w:rPr>
                <w:rFonts w:asciiTheme="minorHAnsi" w:hAnsiTheme="minorHAnsi" w:cs="Arial"/>
                <w:sz w:val="22"/>
                <w:szCs w:val="22"/>
                <w:lang w:val="en-IE"/>
              </w:rPr>
              <w:t>CC025C</w:t>
            </w:r>
            <w:r>
              <w:rPr>
                <w:rFonts w:asciiTheme="minorHAnsi" w:hAnsiTheme="minorHAnsi" w:cs="Arial"/>
                <w:sz w:val="22"/>
                <w:szCs w:val="22"/>
                <w:lang w:val="en-IE"/>
              </w:rPr>
              <w:t xml:space="preserve">, </w:t>
            </w:r>
            <w:r w:rsidRPr="00D7650B">
              <w:rPr>
                <w:rFonts w:asciiTheme="minorHAnsi" w:hAnsiTheme="minorHAnsi" w:cs="Arial"/>
                <w:sz w:val="22"/>
                <w:szCs w:val="22"/>
                <w:lang w:val="en-IE"/>
              </w:rPr>
              <w:t>CC029C</w:t>
            </w:r>
            <w:r>
              <w:rPr>
                <w:rFonts w:asciiTheme="minorHAnsi" w:hAnsiTheme="minorHAnsi" w:cs="Arial"/>
                <w:sz w:val="22"/>
                <w:szCs w:val="22"/>
                <w:lang w:val="en-IE"/>
              </w:rPr>
              <w:t>,</w:t>
            </w:r>
            <w:r>
              <w:t xml:space="preserve"> </w:t>
            </w:r>
            <w:r w:rsidRPr="00D7650B">
              <w:rPr>
                <w:rFonts w:asciiTheme="minorHAnsi" w:hAnsiTheme="minorHAnsi" w:cs="Arial"/>
                <w:sz w:val="22"/>
                <w:szCs w:val="22"/>
                <w:lang w:val="en-IE"/>
              </w:rPr>
              <w:t>CC043C</w:t>
            </w:r>
            <w:r>
              <w:rPr>
                <w:rFonts w:asciiTheme="minorHAnsi" w:hAnsiTheme="minorHAnsi" w:cs="Arial"/>
                <w:sz w:val="22"/>
                <w:szCs w:val="22"/>
                <w:lang w:val="en-IE"/>
              </w:rPr>
              <w:t xml:space="preserve">, </w:t>
            </w:r>
            <w:r w:rsidRPr="00D7650B">
              <w:rPr>
                <w:rFonts w:asciiTheme="minorHAnsi" w:hAnsiTheme="minorHAnsi" w:cs="Arial"/>
                <w:sz w:val="22"/>
                <w:szCs w:val="22"/>
                <w:lang w:val="en-IE"/>
              </w:rPr>
              <w:t>CC044C</w:t>
            </w:r>
            <w:r>
              <w:rPr>
                <w:rFonts w:asciiTheme="minorHAnsi" w:hAnsiTheme="minorHAnsi" w:cs="Arial"/>
                <w:sz w:val="22"/>
                <w:szCs w:val="22"/>
                <w:lang w:val="en-IE"/>
              </w:rPr>
              <w:t xml:space="preserve">, </w:t>
            </w:r>
            <w:r w:rsidRPr="00D7650B">
              <w:rPr>
                <w:rFonts w:asciiTheme="minorHAnsi" w:hAnsiTheme="minorHAnsi" w:cs="Arial"/>
                <w:sz w:val="22"/>
                <w:szCs w:val="22"/>
                <w:lang w:val="en-IE"/>
              </w:rPr>
              <w:t>CC170C</w:t>
            </w:r>
            <w:r>
              <w:rPr>
                <w:rFonts w:asciiTheme="minorHAnsi" w:hAnsiTheme="minorHAnsi" w:cs="Arial"/>
                <w:sz w:val="22"/>
                <w:szCs w:val="22"/>
                <w:lang w:val="en-IE"/>
              </w:rPr>
              <w:t>.</w:t>
            </w:r>
          </w:p>
          <w:p w14:paraId="0530CFBD" w14:textId="77777777" w:rsidR="00013610" w:rsidRPr="00013610" w:rsidRDefault="00013610" w:rsidP="00013610">
            <w:pPr>
              <w:rPr>
                <w:rFonts w:ascii="Arial" w:hAnsi="Arial" w:cs="Arial"/>
                <w:sz w:val="18"/>
                <w:szCs w:val="18"/>
                <w:lang w:val="en-US"/>
              </w:rPr>
            </w:pPr>
          </w:p>
          <w:p w14:paraId="1E0763E2" w14:textId="0BBE5DAE" w:rsidR="00013610" w:rsidRPr="00013610" w:rsidRDefault="00013610" w:rsidP="00684DE2">
            <w:pPr>
              <w:rPr>
                <w:rFonts w:ascii="Arial" w:hAnsi="Arial" w:cs="Arial"/>
                <w:b/>
                <w:bCs/>
                <w:sz w:val="18"/>
                <w:szCs w:val="18"/>
                <w:u w:val="single"/>
              </w:rPr>
            </w:pPr>
            <w:r w:rsidRPr="00013610">
              <w:rPr>
                <w:rFonts w:ascii="Arial" w:hAnsi="Arial" w:cs="Arial"/>
                <w:b/>
                <w:bCs/>
                <w:sz w:val="18"/>
                <w:szCs w:val="18"/>
                <w:u w:val="single"/>
              </w:rPr>
              <w:t xml:space="preserve">Extract from </w:t>
            </w:r>
            <w:r w:rsidR="00B2154A" w:rsidRPr="00013610">
              <w:rPr>
                <w:rFonts w:ascii="Arial" w:hAnsi="Arial" w:cs="Arial"/>
                <w:b/>
                <w:bCs/>
                <w:sz w:val="18"/>
                <w:szCs w:val="18"/>
                <w:u w:val="single"/>
              </w:rPr>
              <w:t>C</w:t>
            </w:r>
            <w:r w:rsidR="00B2154A">
              <w:rPr>
                <w:rFonts w:ascii="Arial" w:hAnsi="Arial" w:cs="Arial"/>
                <w:b/>
                <w:bCs/>
                <w:sz w:val="18"/>
                <w:szCs w:val="18"/>
                <w:u w:val="single"/>
              </w:rPr>
              <w:t>C</w:t>
            </w:r>
            <w:r w:rsidR="00B2154A" w:rsidRPr="00013610">
              <w:rPr>
                <w:rFonts w:ascii="Arial" w:hAnsi="Arial" w:cs="Arial"/>
                <w:b/>
                <w:bCs/>
                <w:sz w:val="18"/>
                <w:szCs w:val="18"/>
                <w:u w:val="single"/>
              </w:rPr>
              <w:t>015C</w:t>
            </w:r>
            <w:r w:rsidRPr="00013610">
              <w:rPr>
                <w:rFonts w:ascii="Arial" w:hAnsi="Arial" w:cs="Arial"/>
                <w:b/>
                <w:bCs/>
                <w:sz w:val="18"/>
                <w:szCs w:val="18"/>
                <w:u w:val="single"/>
              </w:rPr>
              <w:t>:</w:t>
            </w:r>
          </w:p>
          <w:p w14:paraId="4D311054" w14:textId="77777777" w:rsidR="00013610" w:rsidRDefault="00013610" w:rsidP="00684DE2">
            <w:pPr>
              <w:rPr>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5"/>
              <w:gridCol w:w="1142"/>
              <w:gridCol w:w="450"/>
              <w:gridCol w:w="810"/>
            </w:tblGrid>
            <w:tr w:rsidR="00A57318" w:rsidRPr="00013610" w14:paraId="48528871" w14:textId="77777777" w:rsidTr="003471DA">
              <w:tc>
                <w:tcPr>
                  <w:tcW w:w="2345" w:type="dxa"/>
                </w:tcPr>
                <w:p w14:paraId="01DC66E0" w14:textId="2485BB2C" w:rsidR="00A57318" w:rsidRPr="00013610" w:rsidRDefault="00A57318" w:rsidP="00684DE2">
                  <w:pPr>
                    <w:rPr>
                      <w:rFonts w:ascii="Arial" w:hAnsi="Arial" w:cs="Arial"/>
                      <w:sz w:val="18"/>
                      <w:szCs w:val="18"/>
                    </w:rPr>
                  </w:pPr>
                  <w:r w:rsidRPr="00013610">
                    <w:rPr>
                      <w:rFonts w:ascii="Arial" w:hAnsi="Arial" w:cs="Arial"/>
                      <w:sz w:val="18"/>
                      <w:szCs w:val="18"/>
                    </w:rPr>
                    <w:t>House Consignment</w:t>
                  </w:r>
                </w:p>
              </w:tc>
              <w:tc>
                <w:tcPr>
                  <w:tcW w:w="1142" w:type="dxa"/>
                </w:tcPr>
                <w:p w14:paraId="7F633D91" w14:textId="58A0B9DC" w:rsidR="00A57318" w:rsidRPr="00013610" w:rsidRDefault="00A57318" w:rsidP="00684DE2">
                  <w:pPr>
                    <w:rPr>
                      <w:rFonts w:ascii="Arial" w:hAnsi="Arial" w:cs="Arial"/>
                      <w:sz w:val="18"/>
                      <w:szCs w:val="18"/>
                    </w:rPr>
                  </w:pPr>
                  <w:r w:rsidRPr="00013610">
                    <w:rPr>
                      <w:rFonts w:ascii="Arial" w:hAnsi="Arial" w:cs="Arial"/>
                      <w:strike/>
                      <w:color w:val="FF0000"/>
                      <w:sz w:val="18"/>
                      <w:szCs w:val="18"/>
                    </w:rPr>
                    <w:t>99x</w:t>
                  </w:r>
                  <w:r w:rsidR="00C4288D">
                    <w:rPr>
                      <w:rFonts w:ascii="Arial" w:hAnsi="Arial" w:cs="Arial"/>
                      <w:b/>
                      <w:sz w:val="18"/>
                      <w:szCs w:val="18"/>
                      <w:highlight w:val="yellow"/>
                    </w:rPr>
                    <w:t>1</w:t>
                  </w:r>
                  <w:r w:rsidRPr="00013610">
                    <w:rPr>
                      <w:rFonts w:ascii="Arial" w:hAnsi="Arial" w:cs="Arial"/>
                      <w:b/>
                      <w:sz w:val="18"/>
                      <w:szCs w:val="18"/>
                      <w:highlight w:val="yellow"/>
                    </w:rPr>
                    <w:t>999x</w:t>
                  </w:r>
                </w:p>
              </w:tc>
              <w:tc>
                <w:tcPr>
                  <w:tcW w:w="450" w:type="dxa"/>
                </w:tcPr>
                <w:p w14:paraId="1D3DEB9A" w14:textId="647BBE65" w:rsidR="00A57318" w:rsidRPr="00013610" w:rsidRDefault="00A57318" w:rsidP="00684DE2">
                  <w:pPr>
                    <w:rPr>
                      <w:rFonts w:ascii="Arial" w:hAnsi="Arial" w:cs="Arial"/>
                      <w:sz w:val="18"/>
                      <w:szCs w:val="18"/>
                    </w:rPr>
                  </w:pPr>
                  <w:r w:rsidRPr="00013610">
                    <w:rPr>
                      <w:rFonts w:ascii="Arial" w:hAnsi="Arial" w:cs="Arial"/>
                      <w:sz w:val="18"/>
                      <w:szCs w:val="18"/>
                    </w:rPr>
                    <w:t>R</w:t>
                  </w:r>
                </w:p>
              </w:tc>
              <w:tc>
                <w:tcPr>
                  <w:tcW w:w="810" w:type="dxa"/>
                </w:tcPr>
                <w:p w14:paraId="6720570A" w14:textId="77777777" w:rsidR="00A57318" w:rsidRPr="00013610" w:rsidRDefault="00A57318" w:rsidP="00684DE2">
                  <w:pPr>
                    <w:rPr>
                      <w:rFonts w:ascii="Arial" w:hAnsi="Arial" w:cs="Arial"/>
                      <w:sz w:val="18"/>
                      <w:szCs w:val="18"/>
                    </w:rPr>
                  </w:pPr>
                  <w:r w:rsidRPr="00013610">
                    <w:rPr>
                      <w:rFonts w:ascii="Arial" w:hAnsi="Arial" w:cs="Arial"/>
                      <w:sz w:val="18"/>
                      <w:szCs w:val="18"/>
                    </w:rPr>
                    <w:t>E1406</w:t>
                  </w:r>
                </w:p>
                <w:p w14:paraId="6B842A2A" w14:textId="29071C0B" w:rsidR="00013610" w:rsidRPr="00013610" w:rsidRDefault="00013610" w:rsidP="00684DE2">
                  <w:pPr>
                    <w:rPr>
                      <w:rFonts w:ascii="Arial" w:hAnsi="Arial" w:cs="Arial"/>
                      <w:sz w:val="18"/>
                      <w:szCs w:val="18"/>
                    </w:rPr>
                  </w:pPr>
                </w:p>
              </w:tc>
            </w:tr>
          </w:tbl>
          <w:p w14:paraId="2307F699" w14:textId="038C0A73" w:rsidR="00A57318" w:rsidRDefault="00A57318" w:rsidP="00684DE2">
            <w:pPr>
              <w:rPr>
                <w:sz w:val="22"/>
                <w:szCs w:val="22"/>
              </w:rPr>
            </w:pPr>
          </w:p>
          <w:p w14:paraId="70F7BCA3" w14:textId="40D9B37B" w:rsidR="006044D9" w:rsidRPr="00013610" w:rsidRDefault="006044D9" w:rsidP="006044D9">
            <w:pPr>
              <w:rPr>
                <w:rFonts w:ascii="Arial" w:hAnsi="Arial" w:cs="Arial"/>
                <w:b/>
                <w:bCs/>
                <w:sz w:val="18"/>
                <w:szCs w:val="18"/>
                <w:u w:val="single"/>
              </w:rPr>
            </w:pPr>
            <w:r w:rsidRPr="00013610">
              <w:rPr>
                <w:rFonts w:ascii="Arial" w:hAnsi="Arial" w:cs="Arial"/>
                <w:b/>
                <w:bCs/>
                <w:sz w:val="18"/>
                <w:szCs w:val="18"/>
                <w:u w:val="single"/>
              </w:rPr>
              <w:t>Extract from C</w:t>
            </w:r>
            <w:r w:rsidR="0014035C">
              <w:rPr>
                <w:rFonts w:ascii="Arial" w:hAnsi="Arial" w:cs="Arial"/>
                <w:b/>
                <w:bCs/>
                <w:sz w:val="18"/>
                <w:szCs w:val="18"/>
                <w:u w:val="single"/>
              </w:rPr>
              <w:t>D018C:</w:t>
            </w:r>
          </w:p>
          <w:p w14:paraId="6B0CA03D" w14:textId="77777777" w:rsidR="006044D9" w:rsidRDefault="006044D9" w:rsidP="006044D9">
            <w:pPr>
              <w:rPr>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5"/>
              <w:gridCol w:w="1142"/>
              <w:gridCol w:w="450"/>
              <w:gridCol w:w="810"/>
            </w:tblGrid>
            <w:tr w:rsidR="006044D9" w:rsidRPr="00013610" w14:paraId="2FA6CDDB" w14:textId="77777777">
              <w:tc>
                <w:tcPr>
                  <w:tcW w:w="2345" w:type="dxa"/>
                </w:tcPr>
                <w:p w14:paraId="5E6C3B12" w14:textId="77777777" w:rsidR="006044D9" w:rsidRPr="00013610" w:rsidRDefault="006044D9" w:rsidP="006044D9">
                  <w:pPr>
                    <w:rPr>
                      <w:rFonts w:ascii="Arial" w:hAnsi="Arial" w:cs="Arial"/>
                      <w:sz w:val="18"/>
                      <w:szCs w:val="18"/>
                    </w:rPr>
                  </w:pPr>
                  <w:r w:rsidRPr="00013610">
                    <w:rPr>
                      <w:rFonts w:ascii="Arial" w:hAnsi="Arial" w:cs="Arial"/>
                      <w:sz w:val="18"/>
                      <w:szCs w:val="18"/>
                    </w:rPr>
                    <w:t>House Consignment</w:t>
                  </w:r>
                </w:p>
              </w:tc>
              <w:tc>
                <w:tcPr>
                  <w:tcW w:w="1142" w:type="dxa"/>
                </w:tcPr>
                <w:p w14:paraId="79230591" w14:textId="77777777" w:rsidR="006044D9" w:rsidRPr="00013610" w:rsidRDefault="006044D9" w:rsidP="006044D9">
                  <w:pPr>
                    <w:rPr>
                      <w:rFonts w:ascii="Arial" w:hAnsi="Arial" w:cs="Arial"/>
                      <w:sz w:val="18"/>
                      <w:szCs w:val="18"/>
                    </w:rPr>
                  </w:pPr>
                  <w:r w:rsidRPr="00013610">
                    <w:rPr>
                      <w:rFonts w:ascii="Arial" w:hAnsi="Arial" w:cs="Arial"/>
                      <w:strike/>
                      <w:color w:val="FF0000"/>
                      <w:sz w:val="18"/>
                      <w:szCs w:val="18"/>
                    </w:rPr>
                    <w:t>99x</w:t>
                  </w:r>
                  <w:r>
                    <w:rPr>
                      <w:rFonts w:ascii="Arial" w:hAnsi="Arial" w:cs="Arial"/>
                      <w:b/>
                      <w:sz w:val="18"/>
                      <w:szCs w:val="18"/>
                      <w:highlight w:val="yellow"/>
                    </w:rPr>
                    <w:t>1</w:t>
                  </w:r>
                  <w:r w:rsidRPr="00013610">
                    <w:rPr>
                      <w:rFonts w:ascii="Arial" w:hAnsi="Arial" w:cs="Arial"/>
                      <w:b/>
                      <w:sz w:val="18"/>
                      <w:szCs w:val="18"/>
                      <w:highlight w:val="yellow"/>
                    </w:rPr>
                    <w:t>999x</w:t>
                  </w:r>
                </w:p>
              </w:tc>
              <w:tc>
                <w:tcPr>
                  <w:tcW w:w="450" w:type="dxa"/>
                </w:tcPr>
                <w:p w14:paraId="4F997852" w14:textId="4BC97562" w:rsidR="006044D9" w:rsidRPr="00013610" w:rsidRDefault="0014035C" w:rsidP="006044D9">
                  <w:pPr>
                    <w:rPr>
                      <w:rFonts w:ascii="Arial" w:hAnsi="Arial" w:cs="Arial"/>
                      <w:sz w:val="18"/>
                      <w:szCs w:val="18"/>
                    </w:rPr>
                  </w:pPr>
                  <w:r>
                    <w:rPr>
                      <w:rFonts w:ascii="Arial" w:hAnsi="Arial" w:cs="Arial"/>
                      <w:sz w:val="18"/>
                      <w:szCs w:val="18"/>
                    </w:rPr>
                    <w:t>O</w:t>
                  </w:r>
                </w:p>
              </w:tc>
              <w:tc>
                <w:tcPr>
                  <w:tcW w:w="810" w:type="dxa"/>
                </w:tcPr>
                <w:p w14:paraId="4DA9CA50" w14:textId="77777777" w:rsidR="006044D9" w:rsidRPr="00013610" w:rsidRDefault="006044D9" w:rsidP="006044D9">
                  <w:pPr>
                    <w:rPr>
                      <w:rFonts w:ascii="Arial" w:hAnsi="Arial" w:cs="Arial"/>
                      <w:sz w:val="18"/>
                      <w:szCs w:val="18"/>
                    </w:rPr>
                  </w:pPr>
                  <w:r w:rsidRPr="00013610">
                    <w:rPr>
                      <w:rFonts w:ascii="Arial" w:hAnsi="Arial" w:cs="Arial"/>
                      <w:sz w:val="18"/>
                      <w:szCs w:val="18"/>
                    </w:rPr>
                    <w:t>E1406</w:t>
                  </w:r>
                </w:p>
                <w:p w14:paraId="05C347D1" w14:textId="2F8A41AB" w:rsidR="006044D9" w:rsidRPr="001F005E" w:rsidRDefault="000F2066" w:rsidP="006044D9">
                  <w:pPr>
                    <w:rPr>
                      <w:rFonts w:ascii="Arial" w:hAnsi="Arial" w:cs="Arial"/>
                      <w:sz w:val="18"/>
                      <w:szCs w:val="18"/>
                      <w:lang w:val="en-US"/>
                    </w:rPr>
                  </w:pPr>
                  <w:r>
                    <w:rPr>
                      <w:rFonts w:ascii="Arial" w:hAnsi="Arial" w:cs="Arial"/>
                      <w:sz w:val="18"/>
                      <w:szCs w:val="18"/>
                      <w:lang w:val="en-US"/>
                    </w:rPr>
                    <w:t>G0360</w:t>
                  </w:r>
                </w:p>
              </w:tc>
            </w:tr>
          </w:tbl>
          <w:p w14:paraId="334B344B" w14:textId="28D2B430" w:rsidR="001F22DD" w:rsidRDefault="001F22DD" w:rsidP="00684DE2">
            <w:pPr>
              <w:rPr>
                <w:rFonts w:asciiTheme="minorHAnsi" w:hAnsiTheme="minorHAnsi" w:cstheme="minorHAnsi"/>
                <w:sz w:val="22"/>
                <w:szCs w:val="22"/>
              </w:rPr>
            </w:pPr>
          </w:p>
          <w:p w14:paraId="7B53717E" w14:textId="6524A8A5" w:rsidR="00BD1F80" w:rsidRDefault="00BD1F80" w:rsidP="00684DE2">
            <w:pPr>
              <w:rPr>
                <w:rFonts w:asciiTheme="minorHAnsi" w:hAnsiTheme="minorHAnsi" w:cstheme="minorHAnsi"/>
                <w:sz w:val="22"/>
                <w:szCs w:val="22"/>
                <w:lang w:val="en-US"/>
              </w:rPr>
            </w:pPr>
            <w:r>
              <w:rPr>
                <w:rFonts w:asciiTheme="minorHAnsi" w:hAnsiTheme="minorHAnsi" w:cstheme="minorHAnsi"/>
                <w:sz w:val="22"/>
                <w:szCs w:val="22"/>
                <w:lang w:val="en-US"/>
              </w:rPr>
              <w:t xml:space="preserve">Additionally, </w:t>
            </w:r>
            <w:r w:rsidR="00986CD3">
              <w:rPr>
                <w:rFonts w:asciiTheme="minorHAnsi" w:hAnsiTheme="minorHAnsi" w:cstheme="minorHAnsi"/>
                <w:sz w:val="22"/>
                <w:szCs w:val="22"/>
                <w:lang w:val="en-US"/>
              </w:rPr>
              <w:t xml:space="preserve">Appendix X ctypes.xsd </w:t>
            </w:r>
            <w:r w:rsidR="00D87DD4">
              <w:rPr>
                <w:rFonts w:asciiTheme="minorHAnsi" w:hAnsiTheme="minorHAnsi" w:cstheme="minorHAnsi"/>
                <w:sz w:val="22"/>
                <w:szCs w:val="22"/>
                <w:lang w:val="en-US"/>
              </w:rPr>
              <w:t>should be updated f</w:t>
            </w:r>
            <w:r w:rsidR="00391943">
              <w:rPr>
                <w:rFonts w:asciiTheme="minorHAnsi" w:hAnsiTheme="minorHAnsi" w:cstheme="minorHAnsi"/>
                <w:sz w:val="22"/>
                <w:szCs w:val="22"/>
                <w:lang w:val="en-US"/>
              </w:rPr>
              <w:t>or all impacted messages:</w:t>
            </w:r>
          </w:p>
          <w:p w14:paraId="2F39F952" w14:textId="77777777" w:rsidR="00391943" w:rsidRDefault="00391943" w:rsidP="00684DE2">
            <w:pPr>
              <w:rPr>
                <w:rFonts w:asciiTheme="minorHAnsi" w:hAnsiTheme="minorHAnsi" w:cstheme="minorHAnsi"/>
                <w:sz w:val="22"/>
                <w:szCs w:val="22"/>
                <w:lang w:val="en-US"/>
              </w:rPr>
            </w:pPr>
          </w:p>
          <w:p w14:paraId="10F43C54" w14:textId="2785BE5D" w:rsidR="00391943" w:rsidRPr="00FC72CC" w:rsidRDefault="00391943" w:rsidP="00684DE2">
            <w:pPr>
              <w:rPr>
                <w:rFonts w:asciiTheme="minorHAnsi" w:hAnsiTheme="minorHAnsi" w:cstheme="minorHAnsi"/>
                <w:b/>
                <w:bCs/>
                <w:sz w:val="22"/>
                <w:szCs w:val="22"/>
                <w:u w:val="single"/>
                <w:lang w:val="en-US"/>
              </w:rPr>
            </w:pPr>
            <w:r w:rsidRPr="00FC72CC">
              <w:rPr>
                <w:rFonts w:asciiTheme="minorHAnsi" w:hAnsiTheme="minorHAnsi" w:cstheme="minorHAnsi"/>
                <w:b/>
                <w:bCs/>
                <w:sz w:val="22"/>
                <w:szCs w:val="22"/>
                <w:u w:val="single"/>
                <w:lang w:val="en-US"/>
              </w:rPr>
              <w:t>Extract from CD018C:</w:t>
            </w:r>
          </w:p>
          <w:p w14:paraId="4A9D5617" w14:textId="5465E932" w:rsidR="00391943" w:rsidRPr="00FC72CC" w:rsidRDefault="00391943" w:rsidP="00684DE2">
            <w:pPr>
              <w:rPr>
                <w:rFonts w:ascii="Arial" w:hAnsi="Arial" w:cs="Arial"/>
                <w:sz w:val="16"/>
                <w:szCs w:val="16"/>
                <w:lang w:val="en-US"/>
              </w:rPr>
            </w:pPr>
            <w:r w:rsidRPr="00FC72CC">
              <w:rPr>
                <w:rStyle w:val="ui-provider"/>
                <w:rFonts w:ascii="Arial" w:hAnsi="Arial" w:cs="Arial"/>
                <w:sz w:val="18"/>
                <w:szCs w:val="18"/>
              </w:rPr>
              <w:t>&lt;xs:element name="HouseConsignment" minOccurs="0" maxOccurs="</w:t>
            </w:r>
            <w:r w:rsidRPr="00FC72CC">
              <w:rPr>
                <w:rStyle w:val="ui-provider"/>
                <w:rFonts w:ascii="Arial" w:hAnsi="Arial" w:cs="Arial"/>
                <w:strike/>
                <w:color w:val="FF0000"/>
                <w:sz w:val="18"/>
                <w:szCs w:val="18"/>
              </w:rPr>
              <w:t>99</w:t>
            </w:r>
            <w:r w:rsidR="00383493" w:rsidRPr="00FC72CC">
              <w:rPr>
                <w:rStyle w:val="ui-provider"/>
                <w:rFonts w:ascii="Arial" w:hAnsi="Arial" w:cs="Arial"/>
                <w:sz w:val="18"/>
                <w:szCs w:val="18"/>
                <w:highlight w:val="yellow"/>
              </w:rPr>
              <w:t>1999</w:t>
            </w:r>
            <w:r w:rsidRPr="00FC72CC">
              <w:rPr>
                <w:rStyle w:val="ui-provider"/>
                <w:rFonts w:ascii="Arial" w:hAnsi="Arial" w:cs="Arial"/>
                <w:sz w:val="18"/>
                <w:szCs w:val="18"/>
              </w:rPr>
              <w:t>" type="HouseConsignmentType09"&gt;</w:t>
            </w:r>
            <w:r w:rsidRPr="00FC72CC">
              <w:rPr>
                <w:rFonts w:ascii="Arial" w:hAnsi="Arial" w:cs="Arial"/>
                <w:sz w:val="18"/>
                <w:szCs w:val="18"/>
              </w:rPr>
              <w:br/>
            </w:r>
            <w:r w:rsidR="00383493">
              <w:rPr>
                <w:rStyle w:val="ui-provider"/>
                <w:rFonts w:ascii="Arial" w:hAnsi="Arial" w:cs="Arial"/>
                <w:sz w:val="18"/>
                <w:szCs w:val="18"/>
              </w:rPr>
              <w:t xml:space="preserve">  </w:t>
            </w:r>
            <w:r w:rsidRPr="00FC72CC">
              <w:rPr>
                <w:rStyle w:val="ui-provider"/>
                <w:rFonts w:ascii="Arial" w:hAnsi="Arial" w:cs="Arial"/>
                <w:sz w:val="18"/>
                <w:szCs w:val="18"/>
              </w:rPr>
              <w:t>&lt;xs:annotation&gt;</w:t>
            </w:r>
            <w:r w:rsidRPr="00FC72CC">
              <w:rPr>
                <w:rFonts w:ascii="Arial" w:hAnsi="Arial" w:cs="Arial"/>
                <w:sz w:val="18"/>
                <w:szCs w:val="18"/>
              </w:rPr>
              <w:br/>
            </w:r>
            <w:r w:rsidR="00383493">
              <w:rPr>
                <w:rStyle w:val="ui-provider"/>
                <w:rFonts w:ascii="Arial" w:hAnsi="Arial" w:cs="Arial"/>
                <w:sz w:val="18"/>
                <w:szCs w:val="18"/>
              </w:rPr>
              <w:t xml:space="preserve">    </w:t>
            </w:r>
            <w:r w:rsidRPr="00FC72CC">
              <w:rPr>
                <w:rStyle w:val="ui-provider"/>
                <w:rFonts w:ascii="Arial" w:hAnsi="Arial" w:cs="Arial"/>
                <w:sz w:val="18"/>
                <w:szCs w:val="18"/>
              </w:rPr>
              <w:t>&lt;xs:documentation&gt;</w:t>
            </w:r>
            <w:r w:rsidRPr="00FC72CC">
              <w:rPr>
                <w:rFonts w:ascii="Arial" w:hAnsi="Arial" w:cs="Arial"/>
                <w:sz w:val="18"/>
                <w:szCs w:val="18"/>
              </w:rPr>
              <w:br/>
            </w:r>
            <w:r w:rsidR="00383493">
              <w:rPr>
                <w:rStyle w:val="ui-provider"/>
                <w:rFonts w:ascii="Arial" w:hAnsi="Arial" w:cs="Arial"/>
                <w:sz w:val="18"/>
                <w:szCs w:val="18"/>
              </w:rPr>
              <w:t xml:space="preserve">      </w:t>
            </w:r>
            <w:r w:rsidRPr="00FC72CC">
              <w:rPr>
                <w:rStyle w:val="ui-provider"/>
                <w:rFonts w:ascii="Arial" w:hAnsi="Arial" w:cs="Arial"/>
                <w:sz w:val="18"/>
                <w:szCs w:val="18"/>
              </w:rPr>
              <w:t>&lt;description value="HOUSE CONSIGNMENT" /&gt;</w:t>
            </w:r>
            <w:r w:rsidRPr="00FC72CC">
              <w:rPr>
                <w:rFonts w:ascii="Arial" w:hAnsi="Arial" w:cs="Arial"/>
                <w:sz w:val="18"/>
                <w:szCs w:val="18"/>
              </w:rPr>
              <w:br/>
            </w:r>
            <w:r w:rsidR="00383493">
              <w:rPr>
                <w:rStyle w:val="ui-provider"/>
                <w:rFonts w:ascii="Arial" w:hAnsi="Arial" w:cs="Arial"/>
                <w:sz w:val="18"/>
                <w:szCs w:val="18"/>
              </w:rPr>
              <w:t xml:space="preserve">      </w:t>
            </w:r>
            <w:r w:rsidRPr="00FC72CC">
              <w:rPr>
                <w:rStyle w:val="ui-provider"/>
                <w:rFonts w:ascii="Arial" w:hAnsi="Arial" w:cs="Arial"/>
                <w:sz w:val="18"/>
                <w:szCs w:val="18"/>
              </w:rPr>
              <w:t>&lt;optionality value="O" /&gt;</w:t>
            </w:r>
            <w:r w:rsidRPr="00FC72CC">
              <w:rPr>
                <w:rFonts w:ascii="Arial" w:hAnsi="Arial" w:cs="Arial"/>
                <w:sz w:val="18"/>
                <w:szCs w:val="18"/>
              </w:rPr>
              <w:br/>
            </w:r>
            <w:r w:rsidR="00383493">
              <w:rPr>
                <w:rStyle w:val="ui-provider"/>
                <w:rFonts w:ascii="Arial" w:hAnsi="Arial" w:cs="Arial"/>
                <w:sz w:val="18"/>
                <w:szCs w:val="18"/>
              </w:rPr>
              <w:t xml:space="preserve">    </w:t>
            </w:r>
            <w:r w:rsidRPr="00FC72CC">
              <w:rPr>
                <w:rStyle w:val="ui-provider"/>
                <w:rFonts w:ascii="Arial" w:hAnsi="Arial" w:cs="Arial"/>
                <w:sz w:val="18"/>
                <w:szCs w:val="18"/>
              </w:rPr>
              <w:t>&lt;/xs:documentation&gt;</w:t>
            </w:r>
            <w:r w:rsidRPr="00FC72CC">
              <w:rPr>
                <w:rFonts w:ascii="Arial" w:hAnsi="Arial" w:cs="Arial"/>
                <w:sz w:val="18"/>
                <w:szCs w:val="18"/>
              </w:rPr>
              <w:br/>
            </w:r>
            <w:r w:rsidR="00383493">
              <w:rPr>
                <w:rStyle w:val="ui-provider"/>
                <w:rFonts w:ascii="Arial" w:hAnsi="Arial" w:cs="Arial"/>
                <w:sz w:val="18"/>
                <w:szCs w:val="18"/>
              </w:rPr>
              <w:t xml:space="preserve">  </w:t>
            </w:r>
            <w:r w:rsidRPr="00FC72CC">
              <w:rPr>
                <w:rStyle w:val="ui-provider"/>
                <w:rFonts w:ascii="Arial" w:hAnsi="Arial" w:cs="Arial"/>
                <w:sz w:val="18"/>
                <w:szCs w:val="18"/>
              </w:rPr>
              <w:t>&lt;/xs:annotation&gt;</w:t>
            </w:r>
            <w:r w:rsidRPr="00FC72CC">
              <w:rPr>
                <w:rFonts w:ascii="Arial" w:hAnsi="Arial" w:cs="Arial"/>
                <w:sz w:val="18"/>
                <w:szCs w:val="18"/>
              </w:rPr>
              <w:br/>
            </w:r>
            <w:r w:rsidRPr="00FC72CC">
              <w:rPr>
                <w:rStyle w:val="ui-provider"/>
                <w:rFonts w:ascii="Arial" w:hAnsi="Arial" w:cs="Arial"/>
                <w:sz w:val="18"/>
                <w:szCs w:val="18"/>
              </w:rPr>
              <w:t>&lt;/xs:element&gt;</w:t>
            </w:r>
          </w:p>
          <w:p w14:paraId="5BBABE38" w14:textId="77777777" w:rsidR="00BD1F80" w:rsidRPr="001F005E" w:rsidRDefault="00BD1F80" w:rsidP="00684DE2">
            <w:pPr>
              <w:rPr>
                <w:rFonts w:asciiTheme="minorHAnsi" w:hAnsiTheme="minorHAnsi" w:cstheme="minorHAnsi"/>
                <w:sz w:val="22"/>
                <w:szCs w:val="22"/>
              </w:rPr>
            </w:pPr>
          </w:p>
          <w:p w14:paraId="36576DDB" w14:textId="7BBE6028" w:rsidR="009907C2" w:rsidRPr="001F005E" w:rsidRDefault="009907C2" w:rsidP="00684DE2">
            <w:pPr>
              <w:rPr>
                <w:rFonts w:asciiTheme="minorHAnsi" w:hAnsiTheme="minorHAnsi" w:cstheme="minorHAnsi"/>
                <w:sz w:val="22"/>
                <w:szCs w:val="22"/>
              </w:rPr>
            </w:pPr>
            <w:r w:rsidRPr="001F005E">
              <w:rPr>
                <w:rFonts w:asciiTheme="minorHAnsi" w:hAnsiTheme="minorHAnsi" w:cstheme="minorHAnsi"/>
                <w:sz w:val="22"/>
                <w:szCs w:val="22"/>
              </w:rPr>
              <w:t>1b/</w:t>
            </w:r>
          </w:p>
          <w:p w14:paraId="4B66EB28" w14:textId="78BC849E" w:rsidR="00B2154A" w:rsidRPr="00D23E8C" w:rsidRDefault="00B2154A" w:rsidP="00B2154A">
            <w:pPr>
              <w:rPr>
                <w:rFonts w:asciiTheme="minorHAnsi" w:hAnsiTheme="minorHAnsi" w:cs="Arial"/>
                <w:sz w:val="22"/>
                <w:szCs w:val="22"/>
              </w:rPr>
            </w:pPr>
            <w:r w:rsidRPr="009907C2">
              <w:rPr>
                <w:rFonts w:asciiTheme="minorHAnsi" w:hAnsiTheme="minorHAnsi" w:cstheme="minorHAnsi"/>
                <w:sz w:val="22"/>
                <w:szCs w:val="22"/>
              </w:rPr>
              <w:t>The</w:t>
            </w:r>
            <w:r w:rsidRPr="00D23E8C">
              <w:rPr>
                <w:rFonts w:asciiTheme="minorHAnsi" w:hAnsiTheme="minorHAnsi" w:cs="Arial"/>
                <w:sz w:val="22"/>
                <w:szCs w:val="22"/>
              </w:rPr>
              <w:t xml:space="preserve"> </w:t>
            </w:r>
            <w:r w:rsidRPr="009D7B9F">
              <w:rPr>
                <w:rFonts w:asciiTheme="minorHAnsi" w:hAnsiTheme="minorHAnsi" w:cs="Arial"/>
                <w:b/>
                <w:sz w:val="22"/>
                <w:szCs w:val="22"/>
              </w:rPr>
              <w:t>DDNTA-</w:t>
            </w:r>
            <w:r>
              <w:rPr>
                <w:rFonts w:asciiTheme="minorHAnsi" w:hAnsiTheme="minorHAnsi" w:cs="Arial"/>
                <w:b/>
                <w:sz w:val="22"/>
                <w:szCs w:val="22"/>
              </w:rPr>
              <w:t>6</w:t>
            </w:r>
            <w:r w:rsidRPr="009D7B9F">
              <w:rPr>
                <w:rFonts w:asciiTheme="minorHAnsi" w:hAnsiTheme="minorHAnsi" w:cs="Arial"/>
                <w:b/>
                <w:sz w:val="22"/>
                <w:szCs w:val="22"/>
              </w:rPr>
              <w:t>.</w:t>
            </w:r>
            <w:r>
              <w:rPr>
                <w:rFonts w:asciiTheme="minorHAnsi" w:hAnsiTheme="minorHAnsi" w:cs="Arial"/>
                <w:b/>
                <w:sz w:val="22"/>
                <w:szCs w:val="22"/>
              </w:rPr>
              <w:t>2</w:t>
            </w:r>
            <w:r w:rsidRPr="009D7B9F">
              <w:rPr>
                <w:rFonts w:asciiTheme="minorHAnsi" w:hAnsiTheme="minorHAnsi" w:cs="Arial"/>
                <w:b/>
                <w:sz w:val="22"/>
                <w:szCs w:val="22"/>
              </w:rPr>
              <w:t>.</w:t>
            </w:r>
            <w:r>
              <w:rPr>
                <w:rFonts w:asciiTheme="minorHAnsi" w:hAnsiTheme="minorHAnsi" w:cs="Arial"/>
                <w:b/>
                <w:sz w:val="22"/>
                <w:szCs w:val="22"/>
              </w:rPr>
              <w:t>0</w:t>
            </w:r>
            <w:r w:rsidRPr="009D7B9F">
              <w:rPr>
                <w:rFonts w:asciiTheme="minorHAnsi" w:hAnsiTheme="minorHAnsi" w:cs="Arial"/>
                <w:b/>
                <w:sz w:val="22"/>
                <w:szCs w:val="22"/>
              </w:rPr>
              <w:t>-v1.0</w:t>
            </w:r>
            <w:r w:rsidR="007746FE" w:rsidRPr="000A6362">
              <w:rPr>
                <w:rFonts w:asciiTheme="minorHAnsi" w:hAnsiTheme="minorHAnsi" w:cs="Arial"/>
                <w:b/>
                <w:sz w:val="22"/>
                <w:szCs w:val="22"/>
                <w:lang w:val="en-US"/>
              </w:rPr>
              <w:t>1</w:t>
            </w:r>
            <w:r w:rsidRPr="009D7B9F">
              <w:rPr>
                <w:rFonts w:asciiTheme="minorHAnsi" w:hAnsiTheme="minorHAnsi" w:cs="Arial"/>
                <w:b/>
                <w:sz w:val="22"/>
                <w:szCs w:val="22"/>
              </w:rPr>
              <w:t xml:space="preserve"> (incl. Appendix Q2</w:t>
            </w:r>
            <w:r w:rsidRPr="00D23E8C">
              <w:rPr>
                <w:rFonts w:asciiTheme="minorHAnsi" w:hAnsiTheme="minorHAnsi" w:cs="Arial"/>
                <w:b/>
                <w:sz w:val="22"/>
                <w:szCs w:val="22"/>
              </w:rPr>
              <w:t>)</w:t>
            </w:r>
            <w:r w:rsidR="00B13DBA">
              <w:rPr>
                <w:rFonts w:asciiTheme="minorHAnsi" w:hAnsiTheme="minorHAnsi" w:cs="Arial"/>
                <w:b/>
                <w:sz w:val="22"/>
                <w:szCs w:val="22"/>
              </w:rPr>
              <w:t xml:space="preserve">, </w:t>
            </w:r>
            <w:r w:rsidR="00BD2F29" w:rsidRPr="009E6878">
              <w:rPr>
                <w:rStyle w:val="normaltextrun"/>
                <w:rFonts w:ascii="Calibri" w:hAnsi="Calibri" w:cs="Calibri"/>
                <w:b/>
                <w:sz w:val="22"/>
                <w:szCs w:val="22"/>
              </w:rPr>
              <w:t>DMP 3-v1.</w:t>
            </w:r>
            <w:r w:rsidR="008B6FE1" w:rsidRPr="009E6878">
              <w:rPr>
                <w:rStyle w:val="normaltextrun"/>
                <w:rFonts w:ascii="Calibri" w:hAnsi="Calibri" w:cs="Calibri"/>
                <w:b/>
                <w:sz w:val="22"/>
                <w:szCs w:val="22"/>
              </w:rPr>
              <w:t>01</w:t>
            </w:r>
            <w:r w:rsidR="008B6FE1" w:rsidRPr="009E6878">
              <w:rPr>
                <w:rStyle w:val="normaltextrun"/>
                <w:rFonts w:ascii="Calibri" w:hAnsi="Calibri" w:cs="Calibri"/>
                <w:sz w:val="22"/>
                <w:szCs w:val="22"/>
              </w:rPr>
              <w:t xml:space="preserve"> </w:t>
            </w:r>
            <w:r w:rsidR="008B6FE1" w:rsidRPr="00D23E8C">
              <w:rPr>
                <w:rFonts w:asciiTheme="minorHAnsi" w:hAnsiTheme="minorHAnsi" w:cs="Arial"/>
                <w:b/>
                <w:sz w:val="22"/>
                <w:szCs w:val="22"/>
              </w:rPr>
              <w:t>and</w:t>
            </w:r>
            <w:r w:rsidRPr="00C061E1">
              <w:rPr>
                <w:rFonts w:asciiTheme="minorHAnsi" w:hAnsiTheme="minorHAnsi" w:cs="Arial"/>
                <w:bCs/>
                <w:sz w:val="22"/>
                <w:szCs w:val="22"/>
              </w:rPr>
              <w:t xml:space="preserve"> the</w:t>
            </w:r>
            <w:r>
              <w:rPr>
                <w:rFonts w:asciiTheme="minorHAnsi" w:hAnsiTheme="minorHAnsi" w:cs="Arial"/>
                <w:b/>
                <w:sz w:val="22"/>
                <w:szCs w:val="22"/>
              </w:rPr>
              <w:t xml:space="preserve"> </w:t>
            </w:r>
            <w:r w:rsidRPr="00D23E8C">
              <w:rPr>
                <w:rFonts w:asciiTheme="minorHAnsi" w:hAnsiTheme="minorHAnsi" w:cs="Arial"/>
                <w:b/>
                <w:sz w:val="22"/>
                <w:szCs w:val="22"/>
              </w:rPr>
              <w:t>CSE</w:t>
            </w:r>
            <w:r>
              <w:rPr>
                <w:rFonts w:asciiTheme="minorHAnsi" w:hAnsiTheme="minorHAnsi" w:cs="Arial"/>
                <w:b/>
                <w:sz w:val="22"/>
                <w:szCs w:val="22"/>
              </w:rPr>
              <w:t>-</w:t>
            </w:r>
            <w:r w:rsidR="00277442" w:rsidRPr="00277442">
              <w:rPr>
                <w:rFonts w:asciiTheme="minorHAnsi" w:hAnsiTheme="minorHAnsi" w:cs="Arial"/>
                <w:b/>
                <w:sz w:val="22"/>
                <w:szCs w:val="22"/>
              </w:rPr>
              <w:t>60.4.1</w:t>
            </w:r>
            <w:r w:rsidR="00277442">
              <w:rPr>
                <w:rFonts w:asciiTheme="minorHAnsi" w:hAnsiTheme="minorHAnsi" w:cs="Arial"/>
                <w:b/>
                <w:sz w:val="22"/>
                <w:szCs w:val="22"/>
              </w:rPr>
              <w:t xml:space="preserve"> </w:t>
            </w:r>
            <w:r w:rsidRPr="00D23E8C">
              <w:rPr>
                <w:rFonts w:asciiTheme="minorHAnsi" w:hAnsiTheme="minorHAnsi" w:cs="Arial"/>
                <w:sz w:val="22"/>
                <w:szCs w:val="22"/>
              </w:rPr>
              <w:t>shall be corrected as follows</w:t>
            </w:r>
            <w:r w:rsidRPr="00D23E8C">
              <w:rPr>
                <w:rFonts w:asciiTheme="minorHAnsi" w:hAnsiTheme="minorHAnsi" w:cstheme="minorHAnsi"/>
                <w:sz w:val="22"/>
                <w:szCs w:val="22"/>
              </w:rPr>
              <w:t xml:space="preserve"> </w:t>
            </w:r>
            <w:r w:rsidRPr="00D23E8C">
              <w:rPr>
                <w:rFonts w:asciiTheme="minorHAnsi" w:hAnsiTheme="minorHAnsi" w:cs="Arial"/>
                <w:sz w:val="22"/>
                <w:szCs w:val="22"/>
              </w:rPr>
              <w:t xml:space="preserve">(addition of </w:t>
            </w:r>
            <w:r w:rsidRPr="00FA5ABD">
              <w:rPr>
                <w:rFonts w:asciiTheme="minorHAnsi" w:hAnsiTheme="minorHAnsi" w:cs="Arial"/>
                <w:b/>
                <w:sz w:val="22"/>
                <w:szCs w:val="22"/>
                <w:highlight w:val="yellow"/>
              </w:rPr>
              <w:t>text highlighted in yellow</w:t>
            </w:r>
            <w:r>
              <w:rPr>
                <w:rFonts w:asciiTheme="minorHAnsi" w:hAnsiTheme="minorHAnsi" w:cs="Arial"/>
                <w:sz w:val="22"/>
                <w:szCs w:val="22"/>
              </w:rPr>
              <w:t xml:space="preserve"> – removal of </w:t>
            </w:r>
            <w:r w:rsidRPr="00FA5ABD">
              <w:rPr>
                <w:rFonts w:asciiTheme="minorHAnsi" w:hAnsiTheme="minorHAnsi" w:cs="Arial"/>
                <w:strike/>
                <w:color w:val="FF0000"/>
                <w:sz w:val="22"/>
                <w:szCs w:val="22"/>
              </w:rPr>
              <w:t>text with strikethrough</w:t>
            </w:r>
            <w:r>
              <w:rPr>
                <w:rFonts w:asciiTheme="minorHAnsi" w:hAnsiTheme="minorHAnsi" w:cs="Arial"/>
                <w:sz w:val="22"/>
                <w:szCs w:val="22"/>
              </w:rPr>
              <w:t xml:space="preserve"> </w:t>
            </w:r>
            <w:r w:rsidRPr="00D23E8C">
              <w:rPr>
                <w:rFonts w:asciiTheme="minorHAnsi" w:hAnsiTheme="minorHAnsi" w:cs="Arial"/>
                <w:sz w:val="22"/>
                <w:szCs w:val="22"/>
              </w:rPr>
              <w:t>)</w:t>
            </w:r>
            <w:r w:rsidRPr="00D23E8C">
              <w:rPr>
                <w:rFonts w:asciiTheme="minorHAnsi" w:hAnsiTheme="minorHAnsi" w:cstheme="minorHAnsi"/>
                <w:sz w:val="22"/>
                <w:szCs w:val="22"/>
              </w:rPr>
              <w:t>:</w:t>
            </w:r>
          </w:p>
          <w:p w14:paraId="465847C8" w14:textId="77777777" w:rsidR="00B2154A" w:rsidRDefault="00B2154A" w:rsidP="00B2154A">
            <w:pPr>
              <w:rPr>
                <w:rFonts w:ascii="Arial" w:hAnsi="Arial" w:cs="Arial"/>
                <w:sz w:val="18"/>
                <w:szCs w:val="18"/>
                <w:lang w:val="en-US"/>
              </w:rPr>
            </w:pPr>
          </w:p>
          <w:p w14:paraId="18D041B6" w14:textId="5B742140" w:rsidR="006F49CD" w:rsidRDefault="006F49CD" w:rsidP="00B2154A">
            <w:pPr>
              <w:rPr>
                <w:rFonts w:asciiTheme="minorHAnsi" w:hAnsiTheme="minorHAnsi" w:cstheme="minorHAnsi"/>
                <w:sz w:val="22"/>
                <w:szCs w:val="22"/>
              </w:rPr>
            </w:pPr>
            <w:r>
              <w:rPr>
                <w:rFonts w:asciiTheme="minorHAnsi" w:hAnsiTheme="minorHAnsi" w:cstheme="minorHAnsi"/>
                <w:sz w:val="22"/>
                <w:szCs w:val="22"/>
              </w:rPr>
              <w:t xml:space="preserve">The cardinality of ‘HOUSE CONSIGNMENT’ </w:t>
            </w:r>
            <w:r w:rsidR="00D87DD4">
              <w:rPr>
                <w:rFonts w:asciiTheme="minorHAnsi" w:hAnsiTheme="minorHAnsi" w:cstheme="minorHAnsi"/>
                <w:sz w:val="22"/>
                <w:szCs w:val="22"/>
              </w:rPr>
              <w:t>should</w:t>
            </w:r>
            <w:r>
              <w:rPr>
                <w:rFonts w:asciiTheme="minorHAnsi" w:hAnsiTheme="minorHAnsi" w:cstheme="minorHAnsi"/>
                <w:sz w:val="22"/>
                <w:szCs w:val="22"/>
              </w:rPr>
              <w:t xml:space="preserve"> be updated from 99x to 1999x in the following NCTS-P6 messages: </w:t>
            </w:r>
          </w:p>
          <w:p w14:paraId="5EA58C73" w14:textId="77777777" w:rsidR="006F49CD" w:rsidRDefault="006F49CD" w:rsidP="006F49CD">
            <w:pPr>
              <w:pStyle w:val="ListParagraph"/>
              <w:numPr>
                <w:ilvl w:val="0"/>
                <w:numId w:val="39"/>
              </w:numPr>
              <w:rPr>
                <w:rFonts w:asciiTheme="minorHAnsi" w:hAnsiTheme="minorHAnsi" w:cs="Arial"/>
                <w:sz w:val="22"/>
                <w:szCs w:val="22"/>
                <w:lang w:val="en-IE"/>
              </w:rPr>
            </w:pPr>
            <w:r>
              <w:rPr>
                <w:rFonts w:asciiTheme="minorHAnsi" w:hAnsiTheme="minorHAnsi" w:cs="Arial"/>
                <w:sz w:val="22"/>
                <w:szCs w:val="22"/>
                <w:lang w:val="en-IE"/>
              </w:rPr>
              <w:t xml:space="preserve">Common Domain: </w:t>
            </w:r>
            <w:r w:rsidRPr="00620E78">
              <w:rPr>
                <w:rFonts w:asciiTheme="minorHAnsi" w:hAnsiTheme="minorHAnsi" w:cs="Arial"/>
                <w:sz w:val="22"/>
                <w:szCs w:val="22"/>
                <w:lang w:val="en-IE"/>
              </w:rPr>
              <w:t>CD001</w:t>
            </w:r>
            <w:r>
              <w:rPr>
                <w:rFonts w:asciiTheme="minorHAnsi" w:hAnsiTheme="minorHAnsi" w:cs="Arial"/>
                <w:sz w:val="22"/>
                <w:szCs w:val="22"/>
                <w:lang w:val="en-IE"/>
              </w:rPr>
              <w:t>D</w:t>
            </w:r>
            <w:r w:rsidRPr="00620E78">
              <w:rPr>
                <w:rFonts w:asciiTheme="minorHAnsi" w:hAnsiTheme="minorHAnsi" w:cs="Arial"/>
                <w:sz w:val="22"/>
                <w:szCs w:val="22"/>
                <w:lang w:val="en-IE"/>
              </w:rPr>
              <w:t>, CD003</w:t>
            </w:r>
            <w:r>
              <w:rPr>
                <w:rFonts w:asciiTheme="minorHAnsi" w:hAnsiTheme="minorHAnsi" w:cs="Arial"/>
                <w:sz w:val="22"/>
                <w:szCs w:val="22"/>
                <w:lang w:val="en-IE"/>
              </w:rPr>
              <w:t>D</w:t>
            </w:r>
            <w:r w:rsidRPr="00620E78">
              <w:rPr>
                <w:rFonts w:asciiTheme="minorHAnsi" w:hAnsiTheme="minorHAnsi" w:cs="Arial"/>
                <w:sz w:val="22"/>
                <w:szCs w:val="22"/>
                <w:lang w:val="en-IE"/>
              </w:rPr>
              <w:t>, CD018</w:t>
            </w:r>
            <w:r>
              <w:rPr>
                <w:rFonts w:asciiTheme="minorHAnsi" w:hAnsiTheme="minorHAnsi" w:cs="Arial"/>
                <w:sz w:val="22"/>
                <w:szCs w:val="22"/>
                <w:lang w:val="en-IE"/>
              </w:rPr>
              <w:t>D</w:t>
            </w:r>
            <w:r w:rsidRPr="00620E78">
              <w:rPr>
                <w:rFonts w:asciiTheme="minorHAnsi" w:hAnsiTheme="minorHAnsi" w:cs="Arial"/>
                <w:sz w:val="22"/>
                <w:szCs w:val="22"/>
                <w:lang w:val="en-IE"/>
              </w:rPr>
              <w:t>, CD038</w:t>
            </w:r>
            <w:r>
              <w:rPr>
                <w:rFonts w:asciiTheme="minorHAnsi" w:hAnsiTheme="minorHAnsi" w:cs="Arial"/>
                <w:sz w:val="22"/>
                <w:szCs w:val="22"/>
                <w:lang w:val="en-IE"/>
              </w:rPr>
              <w:t>D</w:t>
            </w:r>
            <w:r w:rsidRPr="00620E78">
              <w:rPr>
                <w:rFonts w:asciiTheme="minorHAnsi" w:hAnsiTheme="minorHAnsi" w:cs="Arial"/>
                <w:sz w:val="22"/>
                <w:szCs w:val="22"/>
                <w:lang w:val="en-IE"/>
              </w:rPr>
              <w:t>, CD050</w:t>
            </w:r>
            <w:r>
              <w:rPr>
                <w:rFonts w:asciiTheme="minorHAnsi" w:hAnsiTheme="minorHAnsi" w:cs="Arial"/>
                <w:sz w:val="22"/>
                <w:szCs w:val="22"/>
                <w:lang w:val="en-IE"/>
              </w:rPr>
              <w:t>D</w:t>
            </w:r>
            <w:r w:rsidRPr="00620E78">
              <w:rPr>
                <w:rFonts w:asciiTheme="minorHAnsi" w:hAnsiTheme="minorHAnsi" w:cs="Arial"/>
                <w:sz w:val="22"/>
                <w:szCs w:val="22"/>
                <w:lang w:val="en-IE"/>
              </w:rPr>
              <w:t>, CD0</w:t>
            </w:r>
            <w:r>
              <w:rPr>
                <w:rFonts w:asciiTheme="minorHAnsi" w:hAnsiTheme="minorHAnsi" w:cs="Arial"/>
                <w:sz w:val="22"/>
                <w:szCs w:val="22"/>
                <w:lang w:val="en-IE"/>
              </w:rPr>
              <w:t>6</w:t>
            </w:r>
            <w:r w:rsidRPr="00620E78">
              <w:rPr>
                <w:rFonts w:asciiTheme="minorHAnsi" w:hAnsiTheme="minorHAnsi" w:cs="Arial"/>
                <w:sz w:val="22"/>
                <w:szCs w:val="22"/>
                <w:lang w:val="en-IE"/>
              </w:rPr>
              <w:t>0D</w:t>
            </w:r>
            <w:r>
              <w:rPr>
                <w:rFonts w:asciiTheme="minorHAnsi" w:hAnsiTheme="minorHAnsi" w:cs="Arial"/>
                <w:sz w:val="22"/>
                <w:szCs w:val="22"/>
                <w:lang w:val="en-IE"/>
              </w:rPr>
              <w:t>,</w:t>
            </w:r>
            <w:r w:rsidRPr="00620E78">
              <w:rPr>
                <w:rFonts w:asciiTheme="minorHAnsi" w:hAnsiTheme="minorHAnsi" w:cs="Arial"/>
                <w:sz w:val="22"/>
                <w:szCs w:val="22"/>
                <w:lang w:val="en-IE"/>
              </w:rPr>
              <w:t xml:space="preserve"> CD115</w:t>
            </w:r>
            <w:r>
              <w:rPr>
                <w:rFonts w:asciiTheme="minorHAnsi" w:hAnsiTheme="minorHAnsi" w:cs="Arial"/>
                <w:sz w:val="22"/>
                <w:szCs w:val="22"/>
                <w:lang w:val="en-IE"/>
              </w:rPr>
              <w:t>D</w:t>
            </w:r>
            <w:r w:rsidRPr="00620E78">
              <w:rPr>
                <w:rFonts w:asciiTheme="minorHAnsi" w:hAnsiTheme="minorHAnsi" w:cs="Arial"/>
                <w:sz w:val="22"/>
                <w:szCs w:val="22"/>
                <w:lang w:val="en-IE"/>
              </w:rPr>
              <w:t>, CD160</w:t>
            </w:r>
            <w:r>
              <w:rPr>
                <w:rFonts w:asciiTheme="minorHAnsi" w:hAnsiTheme="minorHAnsi" w:cs="Arial"/>
                <w:sz w:val="22"/>
                <w:szCs w:val="22"/>
                <w:lang w:val="en-IE"/>
              </w:rPr>
              <w:t>D</w:t>
            </w:r>
            <w:r w:rsidRPr="00620E78">
              <w:rPr>
                <w:rFonts w:asciiTheme="minorHAnsi" w:hAnsiTheme="minorHAnsi" w:cs="Arial"/>
                <w:sz w:val="22"/>
                <w:szCs w:val="22"/>
                <w:lang w:val="en-IE"/>
              </w:rPr>
              <w:t>, CD165</w:t>
            </w:r>
            <w:r>
              <w:rPr>
                <w:rFonts w:asciiTheme="minorHAnsi" w:hAnsiTheme="minorHAnsi" w:cs="Arial"/>
                <w:sz w:val="22"/>
                <w:szCs w:val="22"/>
                <w:lang w:val="en-IE"/>
              </w:rPr>
              <w:t>D</w:t>
            </w:r>
            <w:r w:rsidRPr="00620E78">
              <w:rPr>
                <w:rFonts w:asciiTheme="minorHAnsi" w:hAnsiTheme="minorHAnsi" w:cs="Arial"/>
                <w:sz w:val="22"/>
                <w:szCs w:val="22"/>
                <w:lang w:val="en-IE"/>
              </w:rPr>
              <w:t>, CD200</w:t>
            </w:r>
            <w:r>
              <w:rPr>
                <w:rFonts w:asciiTheme="minorHAnsi" w:hAnsiTheme="minorHAnsi" w:cs="Arial"/>
                <w:sz w:val="22"/>
                <w:szCs w:val="22"/>
                <w:lang w:val="en-IE"/>
              </w:rPr>
              <w:t>D</w:t>
            </w:r>
            <w:r w:rsidRPr="00620E78">
              <w:rPr>
                <w:rFonts w:asciiTheme="minorHAnsi" w:hAnsiTheme="minorHAnsi" w:cs="Arial"/>
                <w:sz w:val="22"/>
                <w:szCs w:val="22"/>
                <w:lang w:val="en-IE"/>
              </w:rPr>
              <w:t>, CD203</w:t>
            </w:r>
            <w:r>
              <w:rPr>
                <w:rFonts w:asciiTheme="minorHAnsi" w:hAnsiTheme="minorHAnsi" w:cs="Arial"/>
                <w:sz w:val="22"/>
                <w:szCs w:val="22"/>
                <w:lang w:val="en-IE"/>
              </w:rPr>
              <w:t>D.</w:t>
            </w:r>
            <w:r>
              <w:t xml:space="preserve"> </w:t>
            </w:r>
            <w:r w:rsidRPr="00620E78">
              <w:rPr>
                <w:rFonts w:asciiTheme="minorHAnsi" w:hAnsiTheme="minorHAnsi" w:cs="Arial"/>
                <w:sz w:val="22"/>
                <w:szCs w:val="22"/>
                <w:lang w:val="en-IE"/>
              </w:rPr>
              <w:t>CD</w:t>
            </w:r>
            <w:r>
              <w:rPr>
                <w:rFonts w:asciiTheme="minorHAnsi" w:hAnsiTheme="minorHAnsi" w:cs="Arial"/>
                <w:sz w:val="22"/>
                <w:szCs w:val="22"/>
                <w:lang w:val="en-IE"/>
              </w:rPr>
              <w:t>A13</w:t>
            </w:r>
            <w:r w:rsidRPr="00620E78">
              <w:rPr>
                <w:rFonts w:asciiTheme="minorHAnsi" w:hAnsiTheme="minorHAnsi" w:cs="Arial"/>
                <w:sz w:val="22"/>
                <w:szCs w:val="22"/>
                <w:lang w:val="en-IE"/>
              </w:rPr>
              <w:t>D</w:t>
            </w:r>
            <w:r>
              <w:rPr>
                <w:rFonts w:asciiTheme="minorHAnsi" w:hAnsiTheme="minorHAnsi" w:cs="Arial"/>
                <w:sz w:val="22"/>
                <w:szCs w:val="22"/>
                <w:lang w:val="en-IE"/>
              </w:rPr>
              <w:t>,</w:t>
            </w:r>
            <w:r>
              <w:t xml:space="preserve"> </w:t>
            </w:r>
            <w:r w:rsidRPr="00620E78">
              <w:rPr>
                <w:rFonts w:asciiTheme="minorHAnsi" w:hAnsiTheme="minorHAnsi" w:cs="Arial"/>
                <w:sz w:val="22"/>
                <w:szCs w:val="22"/>
                <w:lang w:val="en-IE"/>
              </w:rPr>
              <w:t>CD</w:t>
            </w:r>
            <w:r>
              <w:rPr>
                <w:rFonts w:asciiTheme="minorHAnsi" w:hAnsiTheme="minorHAnsi" w:cs="Arial"/>
                <w:sz w:val="22"/>
                <w:szCs w:val="22"/>
                <w:lang w:val="en-IE"/>
              </w:rPr>
              <w:t>A15</w:t>
            </w:r>
            <w:r w:rsidRPr="00620E78">
              <w:rPr>
                <w:rFonts w:asciiTheme="minorHAnsi" w:hAnsiTheme="minorHAnsi" w:cs="Arial"/>
                <w:sz w:val="22"/>
                <w:szCs w:val="22"/>
                <w:lang w:val="en-IE"/>
              </w:rPr>
              <w:t>D</w:t>
            </w:r>
            <w:r>
              <w:rPr>
                <w:rFonts w:asciiTheme="minorHAnsi" w:hAnsiTheme="minorHAnsi" w:cs="Arial"/>
                <w:sz w:val="22"/>
                <w:szCs w:val="22"/>
                <w:lang w:val="en-IE"/>
              </w:rPr>
              <w:t>,</w:t>
            </w:r>
            <w:r>
              <w:t xml:space="preserve"> </w:t>
            </w:r>
            <w:r w:rsidRPr="00620E78">
              <w:rPr>
                <w:rFonts w:asciiTheme="minorHAnsi" w:hAnsiTheme="minorHAnsi" w:cs="Arial"/>
                <w:sz w:val="22"/>
                <w:szCs w:val="22"/>
                <w:lang w:val="en-IE"/>
              </w:rPr>
              <w:t>CD</w:t>
            </w:r>
            <w:r>
              <w:rPr>
                <w:rFonts w:asciiTheme="minorHAnsi" w:hAnsiTheme="minorHAnsi" w:cs="Arial"/>
                <w:sz w:val="22"/>
                <w:szCs w:val="22"/>
                <w:lang w:val="en-IE"/>
              </w:rPr>
              <w:t>A64</w:t>
            </w:r>
            <w:r w:rsidRPr="00620E78">
              <w:rPr>
                <w:rFonts w:asciiTheme="minorHAnsi" w:hAnsiTheme="minorHAnsi" w:cs="Arial"/>
                <w:sz w:val="22"/>
                <w:szCs w:val="22"/>
                <w:lang w:val="en-IE"/>
              </w:rPr>
              <w:t>D</w:t>
            </w:r>
            <w:r>
              <w:rPr>
                <w:rFonts w:asciiTheme="minorHAnsi" w:hAnsiTheme="minorHAnsi" w:cs="Arial"/>
                <w:sz w:val="22"/>
                <w:szCs w:val="22"/>
                <w:lang w:val="en-IE"/>
              </w:rPr>
              <w:t>.</w:t>
            </w:r>
          </w:p>
          <w:p w14:paraId="4E44F769" w14:textId="7535F588" w:rsidR="006F49CD" w:rsidRPr="00FC72CC" w:rsidRDefault="006F49CD" w:rsidP="00FC72CC">
            <w:pPr>
              <w:pStyle w:val="ListParagraph"/>
              <w:numPr>
                <w:ilvl w:val="0"/>
                <w:numId w:val="39"/>
              </w:numPr>
              <w:rPr>
                <w:rFonts w:asciiTheme="minorHAnsi" w:hAnsiTheme="minorHAnsi" w:cs="Arial"/>
                <w:b/>
                <w:bCs/>
                <w:sz w:val="22"/>
                <w:szCs w:val="22"/>
                <w:u w:val="single"/>
              </w:rPr>
            </w:pPr>
            <w:r w:rsidRPr="00D36F96">
              <w:rPr>
                <w:rFonts w:asciiTheme="minorHAnsi" w:hAnsiTheme="minorHAnsi" w:cs="Arial"/>
                <w:sz w:val="22"/>
                <w:szCs w:val="22"/>
                <w:lang w:val="en-IE"/>
              </w:rPr>
              <w:t xml:space="preserve">External Domain: </w:t>
            </w:r>
            <w:r w:rsidRPr="00620E78">
              <w:rPr>
                <w:rFonts w:asciiTheme="minorHAnsi" w:hAnsiTheme="minorHAnsi" w:cs="Arial"/>
                <w:sz w:val="22"/>
                <w:szCs w:val="22"/>
                <w:lang w:val="en-IE"/>
              </w:rPr>
              <w:t>CC013</w:t>
            </w:r>
            <w:r>
              <w:rPr>
                <w:rFonts w:asciiTheme="minorHAnsi" w:hAnsiTheme="minorHAnsi" w:cs="Arial"/>
                <w:sz w:val="22"/>
                <w:szCs w:val="22"/>
                <w:lang w:val="en-IE"/>
              </w:rPr>
              <w:t>D</w:t>
            </w:r>
            <w:r w:rsidRPr="00620E78">
              <w:rPr>
                <w:rFonts w:asciiTheme="minorHAnsi" w:hAnsiTheme="minorHAnsi" w:cs="Arial"/>
                <w:sz w:val="22"/>
                <w:szCs w:val="22"/>
                <w:lang w:val="en-IE"/>
              </w:rPr>
              <w:t>, CC015</w:t>
            </w:r>
            <w:r>
              <w:rPr>
                <w:rFonts w:asciiTheme="minorHAnsi" w:hAnsiTheme="minorHAnsi" w:cs="Arial"/>
                <w:sz w:val="22"/>
                <w:szCs w:val="22"/>
                <w:lang w:val="en-IE"/>
              </w:rPr>
              <w:t>D</w:t>
            </w:r>
            <w:r w:rsidRPr="00620E78">
              <w:rPr>
                <w:rFonts w:asciiTheme="minorHAnsi" w:hAnsiTheme="minorHAnsi" w:cs="Arial"/>
                <w:sz w:val="22"/>
                <w:szCs w:val="22"/>
                <w:lang w:val="en-IE"/>
              </w:rPr>
              <w:t>, CC017</w:t>
            </w:r>
            <w:r>
              <w:rPr>
                <w:rFonts w:asciiTheme="minorHAnsi" w:hAnsiTheme="minorHAnsi" w:cs="Arial"/>
                <w:sz w:val="22"/>
                <w:szCs w:val="22"/>
                <w:lang w:val="en-IE"/>
              </w:rPr>
              <w:t>D</w:t>
            </w:r>
            <w:r w:rsidRPr="00620E78">
              <w:rPr>
                <w:rFonts w:asciiTheme="minorHAnsi" w:hAnsiTheme="minorHAnsi" w:cs="Arial"/>
                <w:sz w:val="22"/>
                <w:szCs w:val="22"/>
                <w:lang w:val="en-IE"/>
              </w:rPr>
              <w:t>, CC025</w:t>
            </w:r>
            <w:r>
              <w:rPr>
                <w:rFonts w:asciiTheme="minorHAnsi" w:hAnsiTheme="minorHAnsi" w:cs="Arial"/>
                <w:sz w:val="22"/>
                <w:szCs w:val="22"/>
                <w:lang w:val="en-IE"/>
              </w:rPr>
              <w:t>D</w:t>
            </w:r>
            <w:r w:rsidRPr="00620E78">
              <w:rPr>
                <w:rFonts w:asciiTheme="minorHAnsi" w:hAnsiTheme="minorHAnsi" w:cs="Arial"/>
                <w:sz w:val="22"/>
                <w:szCs w:val="22"/>
                <w:lang w:val="en-IE"/>
              </w:rPr>
              <w:t>, CC029</w:t>
            </w:r>
            <w:r>
              <w:rPr>
                <w:rFonts w:asciiTheme="minorHAnsi" w:hAnsiTheme="minorHAnsi" w:cs="Arial"/>
                <w:sz w:val="22"/>
                <w:szCs w:val="22"/>
                <w:lang w:val="en-IE"/>
              </w:rPr>
              <w:t>D</w:t>
            </w:r>
            <w:r w:rsidRPr="00620E78">
              <w:rPr>
                <w:rFonts w:asciiTheme="minorHAnsi" w:hAnsiTheme="minorHAnsi" w:cs="Arial"/>
                <w:sz w:val="22"/>
                <w:szCs w:val="22"/>
                <w:lang w:val="en-IE"/>
              </w:rPr>
              <w:t>, CC043</w:t>
            </w:r>
            <w:r>
              <w:rPr>
                <w:rFonts w:asciiTheme="minorHAnsi" w:hAnsiTheme="minorHAnsi" w:cs="Arial"/>
                <w:sz w:val="22"/>
                <w:szCs w:val="22"/>
                <w:lang w:val="en-IE"/>
              </w:rPr>
              <w:t>D</w:t>
            </w:r>
            <w:r w:rsidRPr="00620E78">
              <w:rPr>
                <w:rFonts w:asciiTheme="minorHAnsi" w:hAnsiTheme="minorHAnsi" w:cs="Arial"/>
                <w:sz w:val="22"/>
                <w:szCs w:val="22"/>
                <w:lang w:val="en-IE"/>
              </w:rPr>
              <w:t>, CC044</w:t>
            </w:r>
            <w:r>
              <w:rPr>
                <w:rFonts w:asciiTheme="minorHAnsi" w:hAnsiTheme="minorHAnsi" w:cs="Arial"/>
                <w:sz w:val="22"/>
                <w:szCs w:val="22"/>
                <w:lang w:val="en-IE"/>
              </w:rPr>
              <w:t>D</w:t>
            </w:r>
            <w:r w:rsidRPr="00620E78">
              <w:rPr>
                <w:rFonts w:asciiTheme="minorHAnsi" w:hAnsiTheme="minorHAnsi" w:cs="Arial"/>
                <w:sz w:val="22"/>
                <w:szCs w:val="22"/>
                <w:lang w:val="en-IE"/>
              </w:rPr>
              <w:t>, C</w:t>
            </w:r>
            <w:r>
              <w:rPr>
                <w:rFonts w:asciiTheme="minorHAnsi" w:hAnsiTheme="minorHAnsi" w:cs="Arial"/>
                <w:sz w:val="22"/>
                <w:szCs w:val="22"/>
                <w:lang w:val="en-IE"/>
              </w:rPr>
              <w:t>C</w:t>
            </w:r>
            <w:r w:rsidRPr="00620E78">
              <w:rPr>
                <w:rFonts w:asciiTheme="minorHAnsi" w:hAnsiTheme="minorHAnsi" w:cs="Arial"/>
                <w:sz w:val="22"/>
                <w:szCs w:val="22"/>
                <w:lang w:val="en-IE"/>
              </w:rPr>
              <w:t>060D</w:t>
            </w:r>
            <w:r>
              <w:rPr>
                <w:rFonts w:asciiTheme="minorHAnsi" w:hAnsiTheme="minorHAnsi" w:cs="Arial"/>
                <w:sz w:val="22"/>
                <w:szCs w:val="22"/>
                <w:lang w:val="en-IE"/>
              </w:rPr>
              <w:t>,</w:t>
            </w:r>
            <w:r w:rsidRPr="00620E78">
              <w:rPr>
                <w:rFonts w:asciiTheme="minorHAnsi" w:hAnsiTheme="minorHAnsi" w:cs="Arial"/>
                <w:sz w:val="22"/>
                <w:szCs w:val="22"/>
                <w:lang w:val="en-IE"/>
              </w:rPr>
              <w:t xml:space="preserve"> CC170</w:t>
            </w:r>
            <w:r>
              <w:rPr>
                <w:rFonts w:asciiTheme="minorHAnsi" w:hAnsiTheme="minorHAnsi" w:cs="Arial"/>
                <w:sz w:val="22"/>
                <w:szCs w:val="22"/>
                <w:lang w:val="en-IE"/>
              </w:rPr>
              <w:t xml:space="preserve">D, </w:t>
            </w:r>
            <w:r w:rsidRPr="00620E78">
              <w:rPr>
                <w:rFonts w:asciiTheme="minorHAnsi" w:hAnsiTheme="minorHAnsi" w:cs="Arial"/>
                <w:sz w:val="22"/>
                <w:szCs w:val="22"/>
                <w:lang w:val="en-IE"/>
              </w:rPr>
              <w:t>C</w:t>
            </w:r>
            <w:r>
              <w:rPr>
                <w:rFonts w:asciiTheme="minorHAnsi" w:hAnsiTheme="minorHAnsi" w:cs="Arial"/>
                <w:sz w:val="22"/>
                <w:szCs w:val="22"/>
                <w:lang w:val="en-IE"/>
              </w:rPr>
              <w:t>C</w:t>
            </w:r>
            <w:r w:rsidRPr="00620E78">
              <w:rPr>
                <w:rFonts w:asciiTheme="minorHAnsi" w:hAnsiTheme="minorHAnsi" w:cs="Arial"/>
                <w:sz w:val="22"/>
                <w:szCs w:val="22"/>
                <w:lang w:val="en-IE"/>
              </w:rPr>
              <w:t>A13D, C</w:t>
            </w:r>
            <w:r>
              <w:rPr>
                <w:rFonts w:asciiTheme="minorHAnsi" w:hAnsiTheme="minorHAnsi" w:cs="Arial"/>
                <w:sz w:val="22"/>
                <w:szCs w:val="22"/>
                <w:lang w:val="en-IE"/>
              </w:rPr>
              <w:t>C</w:t>
            </w:r>
            <w:r w:rsidRPr="00620E78">
              <w:rPr>
                <w:rFonts w:asciiTheme="minorHAnsi" w:hAnsiTheme="minorHAnsi" w:cs="Arial"/>
                <w:sz w:val="22"/>
                <w:szCs w:val="22"/>
                <w:lang w:val="en-IE"/>
              </w:rPr>
              <w:t>A15D, C</w:t>
            </w:r>
            <w:r>
              <w:rPr>
                <w:rFonts w:asciiTheme="minorHAnsi" w:hAnsiTheme="minorHAnsi" w:cs="Arial"/>
                <w:sz w:val="22"/>
                <w:szCs w:val="22"/>
                <w:lang w:val="en-IE"/>
              </w:rPr>
              <w:t>C</w:t>
            </w:r>
            <w:r w:rsidRPr="00620E78">
              <w:rPr>
                <w:rFonts w:asciiTheme="minorHAnsi" w:hAnsiTheme="minorHAnsi" w:cs="Arial"/>
                <w:sz w:val="22"/>
                <w:szCs w:val="22"/>
                <w:lang w:val="en-IE"/>
              </w:rPr>
              <w:t>A</w:t>
            </w:r>
            <w:r>
              <w:rPr>
                <w:rFonts w:asciiTheme="minorHAnsi" w:hAnsiTheme="minorHAnsi" w:cs="Arial"/>
                <w:sz w:val="22"/>
                <w:szCs w:val="22"/>
                <w:lang w:val="en-IE"/>
              </w:rPr>
              <w:t>29</w:t>
            </w:r>
            <w:r w:rsidRPr="00620E78">
              <w:rPr>
                <w:rFonts w:asciiTheme="minorHAnsi" w:hAnsiTheme="minorHAnsi" w:cs="Arial"/>
                <w:sz w:val="22"/>
                <w:szCs w:val="22"/>
                <w:lang w:val="en-IE"/>
              </w:rPr>
              <w:t>D</w:t>
            </w:r>
            <w:r>
              <w:rPr>
                <w:rFonts w:asciiTheme="minorHAnsi" w:hAnsiTheme="minorHAnsi" w:cs="Arial"/>
                <w:sz w:val="22"/>
                <w:szCs w:val="22"/>
                <w:lang w:val="en-IE"/>
              </w:rPr>
              <w:t>,</w:t>
            </w:r>
            <w:r>
              <w:t xml:space="preserve"> </w:t>
            </w:r>
            <w:r w:rsidRPr="00620E78">
              <w:rPr>
                <w:rFonts w:asciiTheme="minorHAnsi" w:hAnsiTheme="minorHAnsi" w:cs="Arial"/>
                <w:sz w:val="22"/>
                <w:szCs w:val="22"/>
                <w:lang w:val="en-IE"/>
              </w:rPr>
              <w:t>C</w:t>
            </w:r>
            <w:r>
              <w:rPr>
                <w:rFonts w:asciiTheme="minorHAnsi" w:hAnsiTheme="minorHAnsi" w:cs="Arial"/>
                <w:sz w:val="22"/>
                <w:szCs w:val="22"/>
                <w:lang w:val="en-IE"/>
              </w:rPr>
              <w:t>C</w:t>
            </w:r>
            <w:r w:rsidRPr="00620E78">
              <w:rPr>
                <w:rFonts w:asciiTheme="minorHAnsi" w:hAnsiTheme="minorHAnsi" w:cs="Arial"/>
                <w:sz w:val="22"/>
                <w:szCs w:val="22"/>
                <w:lang w:val="en-IE"/>
              </w:rPr>
              <w:t>A64D</w:t>
            </w:r>
            <w:r>
              <w:rPr>
                <w:rFonts w:asciiTheme="minorHAnsi" w:hAnsiTheme="minorHAnsi" w:cs="Arial"/>
                <w:sz w:val="22"/>
                <w:szCs w:val="22"/>
                <w:lang w:val="en-IE"/>
              </w:rPr>
              <w:t>.</w:t>
            </w:r>
          </w:p>
          <w:p w14:paraId="61217FC3" w14:textId="77777777" w:rsidR="006F49CD" w:rsidRPr="00013610" w:rsidRDefault="006F49CD" w:rsidP="00B2154A">
            <w:pPr>
              <w:rPr>
                <w:rFonts w:ascii="Arial" w:hAnsi="Arial" w:cs="Arial"/>
                <w:sz w:val="18"/>
                <w:szCs w:val="18"/>
                <w:lang w:val="en-US"/>
              </w:rPr>
            </w:pPr>
          </w:p>
          <w:p w14:paraId="43C68CDC" w14:textId="27E10CE2" w:rsidR="00B2154A" w:rsidRPr="00013610" w:rsidRDefault="00B2154A" w:rsidP="00B2154A">
            <w:pPr>
              <w:rPr>
                <w:rFonts w:ascii="Arial" w:hAnsi="Arial" w:cs="Arial"/>
                <w:b/>
                <w:bCs/>
                <w:sz w:val="18"/>
                <w:szCs w:val="18"/>
                <w:u w:val="single"/>
              </w:rPr>
            </w:pPr>
            <w:r w:rsidRPr="00013610">
              <w:rPr>
                <w:rFonts w:ascii="Arial" w:hAnsi="Arial" w:cs="Arial"/>
                <w:b/>
                <w:bCs/>
                <w:sz w:val="18"/>
                <w:szCs w:val="18"/>
                <w:u w:val="single"/>
              </w:rPr>
              <w:t>Extract from C</w:t>
            </w:r>
            <w:r>
              <w:rPr>
                <w:rFonts w:ascii="Arial" w:hAnsi="Arial" w:cs="Arial"/>
                <w:b/>
                <w:bCs/>
                <w:sz w:val="18"/>
                <w:szCs w:val="18"/>
                <w:u w:val="single"/>
              </w:rPr>
              <w:t>C</w:t>
            </w:r>
            <w:r w:rsidRPr="00013610">
              <w:rPr>
                <w:rFonts w:ascii="Arial" w:hAnsi="Arial" w:cs="Arial"/>
                <w:b/>
                <w:bCs/>
                <w:sz w:val="18"/>
                <w:szCs w:val="18"/>
                <w:u w:val="single"/>
              </w:rPr>
              <w:t>015</w:t>
            </w:r>
            <w:r>
              <w:rPr>
                <w:rFonts w:ascii="Arial" w:hAnsi="Arial" w:cs="Arial"/>
                <w:b/>
                <w:bCs/>
                <w:sz w:val="18"/>
                <w:szCs w:val="18"/>
                <w:u w:val="single"/>
              </w:rPr>
              <w:t>D</w:t>
            </w:r>
            <w:r w:rsidRPr="00013610">
              <w:rPr>
                <w:rFonts w:ascii="Arial" w:hAnsi="Arial" w:cs="Arial"/>
                <w:b/>
                <w:bCs/>
                <w:sz w:val="18"/>
                <w:szCs w:val="18"/>
                <w:u w:val="single"/>
              </w:rPr>
              <w:t>:</w:t>
            </w:r>
          </w:p>
          <w:p w14:paraId="3316BF85" w14:textId="77777777" w:rsidR="00B2154A" w:rsidRDefault="00B2154A" w:rsidP="00B2154A">
            <w:pPr>
              <w:rPr>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5"/>
              <w:gridCol w:w="1142"/>
              <w:gridCol w:w="450"/>
              <w:gridCol w:w="810"/>
            </w:tblGrid>
            <w:tr w:rsidR="00B2154A" w:rsidRPr="00013610" w14:paraId="32BD54F9" w14:textId="77777777">
              <w:tc>
                <w:tcPr>
                  <w:tcW w:w="2345" w:type="dxa"/>
                </w:tcPr>
                <w:p w14:paraId="0ABE24DD" w14:textId="77777777" w:rsidR="00B2154A" w:rsidRPr="00013610" w:rsidRDefault="00B2154A" w:rsidP="00B2154A">
                  <w:pPr>
                    <w:rPr>
                      <w:rFonts w:ascii="Arial" w:hAnsi="Arial" w:cs="Arial"/>
                      <w:sz w:val="18"/>
                      <w:szCs w:val="18"/>
                    </w:rPr>
                  </w:pPr>
                  <w:r w:rsidRPr="00013610">
                    <w:rPr>
                      <w:rFonts w:ascii="Arial" w:hAnsi="Arial" w:cs="Arial"/>
                      <w:sz w:val="18"/>
                      <w:szCs w:val="18"/>
                    </w:rPr>
                    <w:t>House Consignment</w:t>
                  </w:r>
                </w:p>
              </w:tc>
              <w:tc>
                <w:tcPr>
                  <w:tcW w:w="1142" w:type="dxa"/>
                </w:tcPr>
                <w:p w14:paraId="3B98FA11" w14:textId="77777777" w:rsidR="00B2154A" w:rsidRPr="00013610" w:rsidRDefault="00B2154A" w:rsidP="00B2154A">
                  <w:pPr>
                    <w:rPr>
                      <w:rFonts w:ascii="Arial" w:hAnsi="Arial" w:cs="Arial"/>
                      <w:sz w:val="18"/>
                      <w:szCs w:val="18"/>
                    </w:rPr>
                  </w:pPr>
                  <w:r w:rsidRPr="00013610">
                    <w:rPr>
                      <w:rFonts w:ascii="Arial" w:hAnsi="Arial" w:cs="Arial"/>
                      <w:strike/>
                      <w:color w:val="FF0000"/>
                      <w:sz w:val="18"/>
                      <w:szCs w:val="18"/>
                    </w:rPr>
                    <w:t>99x</w:t>
                  </w:r>
                  <w:r>
                    <w:rPr>
                      <w:rFonts w:ascii="Arial" w:hAnsi="Arial" w:cs="Arial"/>
                      <w:b/>
                      <w:sz w:val="18"/>
                      <w:szCs w:val="18"/>
                      <w:highlight w:val="yellow"/>
                    </w:rPr>
                    <w:t>1</w:t>
                  </w:r>
                  <w:r w:rsidRPr="00013610">
                    <w:rPr>
                      <w:rFonts w:ascii="Arial" w:hAnsi="Arial" w:cs="Arial"/>
                      <w:b/>
                      <w:sz w:val="18"/>
                      <w:szCs w:val="18"/>
                      <w:highlight w:val="yellow"/>
                    </w:rPr>
                    <w:t>999x</w:t>
                  </w:r>
                </w:p>
              </w:tc>
              <w:tc>
                <w:tcPr>
                  <w:tcW w:w="450" w:type="dxa"/>
                </w:tcPr>
                <w:p w14:paraId="76BE3876" w14:textId="77777777" w:rsidR="00B2154A" w:rsidRPr="00013610" w:rsidRDefault="00B2154A" w:rsidP="00B2154A">
                  <w:pPr>
                    <w:rPr>
                      <w:rFonts w:ascii="Arial" w:hAnsi="Arial" w:cs="Arial"/>
                      <w:sz w:val="18"/>
                      <w:szCs w:val="18"/>
                    </w:rPr>
                  </w:pPr>
                  <w:r w:rsidRPr="00013610">
                    <w:rPr>
                      <w:rFonts w:ascii="Arial" w:hAnsi="Arial" w:cs="Arial"/>
                      <w:sz w:val="18"/>
                      <w:szCs w:val="18"/>
                    </w:rPr>
                    <w:t>R</w:t>
                  </w:r>
                </w:p>
              </w:tc>
              <w:tc>
                <w:tcPr>
                  <w:tcW w:w="810" w:type="dxa"/>
                </w:tcPr>
                <w:p w14:paraId="752BF75B" w14:textId="77777777" w:rsidR="00B2154A" w:rsidRPr="00013610" w:rsidRDefault="00B2154A" w:rsidP="00277442">
                  <w:pPr>
                    <w:rPr>
                      <w:rFonts w:ascii="Arial" w:hAnsi="Arial" w:cs="Arial"/>
                      <w:sz w:val="18"/>
                      <w:szCs w:val="18"/>
                    </w:rPr>
                  </w:pPr>
                </w:p>
              </w:tc>
            </w:tr>
          </w:tbl>
          <w:p w14:paraId="57C6D700" w14:textId="5BD89AA3" w:rsidR="00B2154A" w:rsidRDefault="00B2154A" w:rsidP="00684DE2">
            <w:pPr>
              <w:rPr>
                <w:sz w:val="22"/>
                <w:szCs w:val="22"/>
              </w:rPr>
            </w:pPr>
          </w:p>
          <w:p w14:paraId="0E06C7DD" w14:textId="5AA005B7" w:rsidR="000F2066" w:rsidRPr="00FC72CC" w:rsidRDefault="000F2066" w:rsidP="000F2066">
            <w:pPr>
              <w:rPr>
                <w:rFonts w:ascii="Arial" w:hAnsi="Arial" w:cs="Arial"/>
                <w:b/>
                <w:bCs/>
                <w:sz w:val="18"/>
                <w:szCs w:val="18"/>
                <w:u w:val="single"/>
              </w:rPr>
            </w:pPr>
            <w:r w:rsidRPr="00FC72CC">
              <w:rPr>
                <w:rFonts w:ascii="Arial" w:hAnsi="Arial" w:cs="Arial"/>
                <w:b/>
                <w:bCs/>
                <w:sz w:val="18"/>
                <w:szCs w:val="18"/>
                <w:u w:val="single"/>
              </w:rPr>
              <w:t>Extract from CD018D:</w:t>
            </w:r>
          </w:p>
          <w:p w14:paraId="352E26A7" w14:textId="77777777" w:rsidR="000F2066" w:rsidRPr="000270F1" w:rsidRDefault="000F2066" w:rsidP="000F2066">
            <w:pPr>
              <w:rPr>
                <w:sz w:val="22"/>
                <w:szCs w:val="22"/>
                <w:highlight w:val="cya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5"/>
              <w:gridCol w:w="1142"/>
              <w:gridCol w:w="450"/>
              <w:gridCol w:w="810"/>
            </w:tblGrid>
            <w:tr w:rsidR="000F2066" w:rsidRPr="00013610" w14:paraId="20B73B8D" w14:textId="77777777">
              <w:tc>
                <w:tcPr>
                  <w:tcW w:w="2345" w:type="dxa"/>
                </w:tcPr>
                <w:p w14:paraId="468DA571" w14:textId="77777777" w:rsidR="000F2066" w:rsidRPr="00FC72CC" w:rsidRDefault="000F2066" w:rsidP="000F2066">
                  <w:pPr>
                    <w:rPr>
                      <w:rFonts w:ascii="Arial" w:hAnsi="Arial" w:cs="Arial"/>
                      <w:sz w:val="18"/>
                      <w:szCs w:val="18"/>
                    </w:rPr>
                  </w:pPr>
                  <w:r w:rsidRPr="00FC72CC">
                    <w:rPr>
                      <w:rFonts w:ascii="Arial" w:hAnsi="Arial" w:cs="Arial"/>
                      <w:sz w:val="18"/>
                      <w:szCs w:val="18"/>
                    </w:rPr>
                    <w:t>House Consignment</w:t>
                  </w:r>
                </w:p>
              </w:tc>
              <w:tc>
                <w:tcPr>
                  <w:tcW w:w="1142" w:type="dxa"/>
                </w:tcPr>
                <w:p w14:paraId="4310B28C" w14:textId="77777777" w:rsidR="000F2066" w:rsidRPr="000270F1" w:rsidRDefault="000F2066" w:rsidP="000F2066">
                  <w:pPr>
                    <w:rPr>
                      <w:rFonts w:ascii="Arial" w:hAnsi="Arial" w:cs="Arial"/>
                      <w:sz w:val="18"/>
                      <w:szCs w:val="18"/>
                      <w:highlight w:val="cyan"/>
                    </w:rPr>
                  </w:pPr>
                  <w:r w:rsidRPr="00FC72CC">
                    <w:rPr>
                      <w:rFonts w:ascii="Arial" w:hAnsi="Arial" w:cs="Arial"/>
                      <w:strike/>
                      <w:color w:val="FF0000"/>
                      <w:sz w:val="18"/>
                      <w:szCs w:val="18"/>
                    </w:rPr>
                    <w:t>99x</w:t>
                  </w:r>
                  <w:r w:rsidRPr="000270F1">
                    <w:rPr>
                      <w:rFonts w:ascii="Arial" w:hAnsi="Arial" w:cs="Arial"/>
                      <w:b/>
                      <w:sz w:val="18"/>
                      <w:szCs w:val="18"/>
                      <w:highlight w:val="yellow"/>
                    </w:rPr>
                    <w:t>1999x</w:t>
                  </w:r>
                </w:p>
              </w:tc>
              <w:tc>
                <w:tcPr>
                  <w:tcW w:w="450" w:type="dxa"/>
                </w:tcPr>
                <w:p w14:paraId="729E7E2C" w14:textId="77777777" w:rsidR="000F2066" w:rsidRPr="00FC72CC" w:rsidRDefault="000F2066" w:rsidP="000F2066">
                  <w:pPr>
                    <w:rPr>
                      <w:rFonts w:ascii="Arial" w:hAnsi="Arial" w:cs="Arial"/>
                      <w:sz w:val="18"/>
                      <w:szCs w:val="18"/>
                    </w:rPr>
                  </w:pPr>
                  <w:r w:rsidRPr="00FC72CC">
                    <w:rPr>
                      <w:rFonts w:ascii="Arial" w:hAnsi="Arial" w:cs="Arial"/>
                      <w:sz w:val="18"/>
                      <w:szCs w:val="18"/>
                    </w:rPr>
                    <w:t>O</w:t>
                  </w:r>
                </w:p>
              </w:tc>
              <w:tc>
                <w:tcPr>
                  <w:tcW w:w="810" w:type="dxa"/>
                </w:tcPr>
                <w:p w14:paraId="5A704941" w14:textId="77777777" w:rsidR="000F2066" w:rsidRPr="00C21B6C" w:rsidRDefault="000F2066" w:rsidP="000F2066">
                  <w:pPr>
                    <w:rPr>
                      <w:rFonts w:ascii="Arial" w:hAnsi="Arial" w:cs="Arial"/>
                      <w:sz w:val="18"/>
                      <w:szCs w:val="18"/>
                      <w:lang w:val="en-US"/>
                    </w:rPr>
                  </w:pPr>
                  <w:r w:rsidRPr="00FC72CC">
                    <w:rPr>
                      <w:rFonts w:ascii="Arial" w:hAnsi="Arial" w:cs="Arial"/>
                      <w:sz w:val="18"/>
                      <w:szCs w:val="18"/>
                      <w:lang w:val="en-US"/>
                    </w:rPr>
                    <w:t>G0360</w:t>
                  </w:r>
                </w:p>
              </w:tc>
            </w:tr>
          </w:tbl>
          <w:p w14:paraId="1FB1547B" w14:textId="626573BB" w:rsidR="00B2154A" w:rsidRDefault="00B2154A" w:rsidP="00684DE2">
            <w:pPr>
              <w:rPr>
                <w:sz w:val="22"/>
                <w:szCs w:val="22"/>
              </w:rPr>
            </w:pPr>
          </w:p>
          <w:p w14:paraId="6915ADBD" w14:textId="5B52E6EF" w:rsidR="009907C2" w:rsidRDefault="009907C2" w:rsidP="00684DE2">
            <w:pPr>
              <w:rPr>
                <w:sz w:val="22"/>
                <w:szCs w:val="22"/>
              </w:rPr>
            </w:pPr>
          </w:p>
          <w:p w14:paraId="41AED73D" w14:textId="37A41123" w:rsidR="009907C2" w:rsidRDefault="009907C2" w:rsidP="009907C2">
            <w:pPr>
              <w:rPr>
                <w:rFonts w:asciiTheme="minorHAnsi" w:hAnsiTheme="minorHAnsi" w:cs="Arial"/>
                <w:sz w:val="22"/>
                <w:szCs w:val="22"/>
              </w:rPr>
            </w:pPr>
            <w:r>
              <w:rPr>
                <w:rFonts w:asciiTheme="minorHAnsi" w:hAnsiTheme="minorHAnsi" w:cs="Arial"/>
                <w:sz w:val="22"/>
                <w:szCs w:val="22"/>
              </w:rPr>
              <w:t>2/</w:t>
            </w:r>
          </w:p>
          <w:p w14:paraId="6B842968" w14:textId="404BD771" w:rsidR="009907C2" w:rsidRPr="00D23E8C" w:rsidRDefault="009907C2" w:rsidP="009907C2">
            <w:pPr>
              <w:rPr>
                <w:rFonts w:asciiTheme="minorHAnsi" w:hAnsiTheme="minorHAnsi" w:cs="Arial"/>
                <w:sz w:val="22"/>
                <w:szCs w:val="22"/>
              </w:rPr>
            </w:pPr>
            <w:r w:rsidRPr="00D23E8C">
              <w:rPr>
                <w:rFonts w:asciiTheme="minorHAnsi" w:hAnsiTheme="minorHAnsi" w:cs="Arial"/>
                <w:sz w:val="22"/>
                <w:szCs w:val="22"/>
              </w:rPr>
              <w:t>The</w:t>
            </w:r>
            <w:r w:rsidR="00C426DC">
              <w:rPr>
                <w:rFonts w:asciiTheme="minorHAnsi" w:hAnsiTheme="minorHAnsi" w:cs="Arial"/>
                <w:sz w:val="22"/>
                <w:szCs w:val="22"/>
              </w:rPr>
              <w:t xml:space="preserve"> </w:t>
            </w:r>
            <w:r w:rsidRPr="009D7B9F">
              <w:rPr>
                <w:rFonts w:asciiTheme="minorHAnsi" w:hAnsiTheme="minorHAnsi" w:cs="Arial"/>
                <w:b/>
                <w:sz w:val="22"/>
                <w:szCs w:val="22"/>
              </w:rPr>
              <w:t>DDNTA-5.15.</w:t>
            </w:r>
            <w:r>
              <w:rPr>
                <w:rFonts w:asciiTheme="minorHAnsi" w:hAnsiTheme="minorHAnsi" w:cs="Arial"/>
                <w:b/>
                <w:sz w:val="22"/>
                <w:szCs w:val="22"/>
              </w:rPr>
              <w:t>1</w:t>
            </w:r>
            <w:r w:rsidRPr="009D7B9F">
              <w:rPr>
                <w:rFonts w:asciiTheme="minorHAnsi" w:hAnsiTheme="minorHAnsi" w:cs="Arial"/>
                <w:b/>
                <w:sz w:val="22"/>
                <w:szCs w:val="22"/>
              </w:rPr>
              <w:t>-v1.00 (incl. Appendix Q2</w:t>
            </w:r>
            <w:r w:rsidR="00290056">
              <w:rPr>
                <w:rFonts w:asciiTheme="minorHAnsi" w:hAnsiTheme="minorHAnsi" w:cs="Arial"/>
                <w:b/>
                <w:sz w:val="22"/>
                <w:szCs w:val="22"/>
              </w:rPr>
              <w:t>, D</w:t>
            </w:r>
            <w:r w:rsidRPr="00D23E8C">
              <w:rPr>
                <w:rFonts w:asciiTheme="minorHAnsi" w:hAnsiTheme="minorHAnsi" w:cs="Arial"/>
                <w:b/>
                <w:sz w:val="22"/>
                <w:szCs w:val="22"/>
              </w:rPr>
              <w:t>)</w:t>
            </w:r>
            <w:r w:rsidR="009E761F">
              <w:rPr>
                <w:rFonts w:asciiTheme="minorHAnsi" w:hAnsiTheme="minorHAnsi" w:cs="Arial"/>
                <w:b/>
                <w:sz w:val="22"/>
                <w:szCs w:val="22"/>
              </w:rPr>
              <w:t xml:space="preserve">, DMP-5.8.0-v1.00 </w:t>
            </w:r>
            <w:r w:rsidR="009E761F" w:rsidRPr="009E761F">
              <w:rPr>
                <w:rFonts w:asciiTheme="minorHAnsi" w:hAnsiTheme="minorHAnsi" w:cs="Arial"/>
                <w:bCs/>
                <w:sz w:val="22"/>
                <w:szCs w:val="22"/>
              </w:rPr>
              <w:t>and</w:t>
            </w:r>
            <w:r w:rsidR="009E761F">
              <w:rPr>
                <w:rFonts w:asciiTheme="minorHAnsi" w:hAnsiTheme="minorHAnsi" w:cs="Arial"/>
                <w:b/>
                <w:sz w:val="22"/>
                <w:szCs w:val="22"/>
              </w:rPr>
              <w:t xml:space="preserve"> </w:t>
            </w:r>
            <w:r w:rsidRPr="00D23E8C">
              <w:rPr>
                <w:rFonts w:asciiTheme="minorHAnsi" w:hAnsiTheme="minorHAnsi" w:cs="Arial"/>
                <w:b/>
                <w:sz w:val="22"/>
                <w:szCs w:val="22"/>
              </w:rPr>
              <w:t>CSE</w:t>
            </w:r>
            <w:r>
              <w:rPr>
                <w:rFonts w:asciiTheme="minorHAnsi" w:hAnsiTheme="minorHAnsi" w:cs="Arial"/>
                <w:b/>
                <w:sz w:val="22"/>
                <w:szCs w:val="22"/>
              </w:rPr>
              <w:t xml:space="preserve">-v51.8.2 </w:t>
            </w:r>
            <w:r w:rsidR="00C426DC" w:rsidRPr="00D23E8C">
              <w:rPr>
                <w:rFonts w:asciiTheme="minorHAnsi" w:hAnsiTheme="minorHAnsi" w:cs="Arial"/>
                <w:sz w:val="22"/>
                <w:szCs w:val="22"/>
              </w:rPr>
              <w:t xml:space="preserve">shall </w:t>
            </w:r>
            <w:r w:rsidRPr="00D23E8C">
              <w:rPr>
                <w:rFonts w:asciiTheme="minorHAnsi" w:hAnsiTheme="minorHAnsi" w:cs="Arial"/>
                <w:sz w:val="22"/>
                <w:szCs w:val="22"/>
              </w:rPr>
              <w:t>be corrected as follows</w:t>
            </w:r>
            <w:r w:rsidRPr="00D23E8C">
              <w:rPr>
                <w:rFonts w:asciiTheme="minorHAnsi" w:hAnsiTheme="minorHAnsi" w:cstheme="minorHAnsi"/>
                <w:sz w:val="22"/>
                <w:szCs w:val="22"/>
              </w:rPr>
              <w:t xml:space="preserve"> </w:t>
            </w:r>
            <w:r w:rsidRPr="00D23E8C">
              <w:rPr>
                <w:rFonts w:asciiTheme="minorHAnsi" w:hAnsiTheme="minorHAnsi" w:cs="Arial"/>
                <w:sz w:val="22"/>
                <w:szCs w:val="22"/>
              </w:rPr>
              <w:t xml:space="preserve">(addition of </w:t>
            </w:r>
            <w:r w:rsidRPr="00FA5ABD">
              <w:rPr>
                <w:rFonts w:asciiTheme="minorHAnsi" w:hAnsiTheme="minorHAnsi" w:cs="Arial"/>
                <w:b/>
                <w:sz w:val="22"/>
                <w:szCs w:val="22"/>
                <w:highlight w:val="yellow"/>
              </w:rPr>
              <w:t>text highlighted in yellow</w:t>
            </w:r>
            <w:r w:rsidRPr="00D23E8C">
              <w:rPr>
                <w:rFonts w:asciiTheme="minorHAnsi" w:hAnsiTheme="minorHAnsi" w:cs="Arial"/>
                <w:sz w:val="22"/>
                <w:szCs w:val="22"/>
              </w:rPr>
              <w:t>)</w:t>
            </w:r>
            <w:r w:rsidRPr="00D23E8C">
              <w:rPr>
                <w:rFonts w:asciiTheme="minorHAnsi" w:hAnsiTheme="minorHAnsi" w:cstheme="minorHAnsi"/>
                <w:sz w:val="22"/>
                <w:szCs w:val="22"/>
              </w:rPr>
              <w:t>:</w:t>
            </w:r>
          </w:p>
          <w:p w14:paraId="48356A59" w14:textId="4DDC46F6" w:rsidR="009907C2" w:rsidRDefault="009907C2" w:rsidP="009907C2">
            <w:pPr>
              <w:rPr>
                <w:rFonts w:ascii="Arial" w:hAnsi="Arial" w:cs="Arial"/>
                <w:sz w:val="18"/>
                <w:szCs w:val="18"/>
                <w:lang w:val="en-US"/>
              </w:rPr>
            </w:pPr>
          </w:p>
          <w:p w14:paraId="79510033" w14:textId="1141E09B" w:rsidR="009907C2" w:rsidRDefault="009907C2" w:rsidP="009907C2">
            <w:pPr>
              <w:rPr>
                <w:rFonts w:asciiTheme="minorHAnsi" w:hAnsiTheme="minorHAnsi" w:cstheme="minorHAnsi"/>
                <w:sz w:val="22"/>
                <w:szCs w:val="22"/>
              </w:rPr>
            </w:pPr>
            <w:r>
              <w:rPr>
                <w:rFonts w:asciiTheme="minorHAnsi" w:hAnsiTheme="minorHAnsi" w:cstheme="minorHAnsi"/>
                <w:sz w:val="22"/>
                <w:szCs w:val="22"/>
              </w:rPr>
              <w:t>For clarity reasons, a new Guideline shall be introduced to all impacted IEs on the Data Item</w:t>
            </w:r>
            <w:r w:rsidR="00952681">
              <w:rPr>
                <w:rFonts w:asciiTheme="minorHAnsi" w:hAnsiTheme="minorHAnsi" w:cstheme="minorHAnsi"/>
                <w:sz w:val="22"/>
                <w:szCs w:val="22"/>
              </w:rPr>
              <w:t>s</w:t>
            </w:r>
            <w:r>
              <w:rPr>
                <w:rFonts w:asciiTheme="minorHAnsi" w:hAnsiTheme="minorHAnsi" w:cstheme="minorHAnsi"/>
                <w:sz w:val="22"/>
                <w:szCs w:val="22"/>
              </w:rPr>
              <w:t xml:space="preserve"> </w:t>
            </w:r>
            <w:r w:rsidRPr="001F005E">
              <w:rPr>
                <w:rFonts w:asciiTheme="minorHAnsi" w:hAnsiTheme="minorHAnsi" w:cstheme="minorHAnsi"/>
                <w:b/>
                <w:sz w:val="22"/>
                <w:szCs w:val="22"/>
              </w:rPr>
              <w:t>/*/Consignment/House Consignment/Previous Document.Type</w:t>
            </w:r>
            <w:r w:rsidR="00952681">
              <w:rPr>
                <w:rFonts w:asciiTheme="minorHAnsi" w:hAnsiTheme="minorHAnsi" w:cstheme="minorHAnsi"/>
                <w:b/>
                <w:sz w:val="22"/>
                <w:szCs w:val="22"/>
              </w:rPr>
              <w:t xml:space="preserve"> </w:t>
            </w:r>
            <w:r w:rsidR="00952681" w:rsidRPr="00952681">
              <w:rPr>
                <w:rFonts w:asciiTheme="minorHAnsi" w:hAnsiTheme="minorHAnsi" w:cstheme="minorHAnsi"/>
                <w:bCs/>
                <w:sz w:val="22"/>
                <w:szCs w:val="22"/>
              </w:rPr>
              <w:t>and</w:t>
            </w:r>
            <w:r w:rsidR="00952681">
              <w:rPr>
                <w:rFonts w:asciiTheme="minorHAnsi" w:hAnsiTheme="minorHAnsi" w:cstheme="minorHAnsi"/>
                <w:b/>
                <w:sz w:val="22"/>
                <w:szCs w:val="22"/>
              </w:rPr>
              <w:t xml:space="preserve"> </w:t>
            </w:r>
            <w:r w:rsidR="00952681" w:rsidRPr="001F005E">
              <w:rPr>
                <w:rFonts w:asciiTheme="minorHAnsi" w:hAnsiTheme="minorHAnsi" w:cstheme="minorHAnsi"/>
                <w:b/>
                <w:sz w:val="22"/>
                <w:szCs w:val="22"/>
              </w:rPr>
              <w:t>/*/Consignment/House Consignment/</w:t>
            </w:r>
            <w:r w:rsidR="00952681">
              <w:rPr>
                <w:rFonts w:asciiTheme="minorHAnsi" w:hAnsiTheme="minorHAnsi" w:cstheme="minorHAnsi"/>
                <w:b/>
                <w:sz w:val="22"/>
                <w:szCs w:val="22"/>
              </w:rPr>
              <w:t>Consignment Item/</w:t>
            </w:r>
            <w:r w:rsidR="00952681" w:rsidRPr="001F005E">
              <w:rPr>
                <w:rFonts w:asciiTheme="minorHAnsi" w:hAnsiTheme="minorHAnsi" w:cstheme="minorHAnsi"/>
                <w:b/>
                <w:sz w:val="22"/>
                <w:szCs w:val="22"/>
              </w:rPr>
              <w:t>Previous Document.Type</w:t>
            </w:r>
            <w:r>
              <w:rPr>
                <w:rFonts w:asciiTheme="minorHAnsi" w:hAnsiTheme="minorHAnsi" w:cstheme="minorHAnsi"/>
                <w:sz w:val="22"/>
                <w:szCs w:val="22"/>
              </w:rPr>
              <w:t xml:space="preserve">, </w:t>
            </w:r>
            <w:r w:rsidR="00745D46">
              <w:rPr>
                <w:rFonts w:asciiTheme="minorHAnsi" w:hAnsiTheme="minorHAnsi" w:cstheme="minorHAnsi"/>
                <w:sz w:val="22"/>
                <w:szCs w:val="22"/>
              </w:rPr>
              <w:t>explaining</w:t>
            </w:r>
            <w:r>
              <w:rPr>
                <w:rFonts w:asciiTheme="minorHAnsi" w:hAnsiTheme="minorHAnsi" w:cstheme="minorHAnsi"/>
                <w:sz w:val="22"/>
                <w:szCs w:val="22"/>
              </w:rPr>
              <w:t xml:space="preserve"> that </w:t>
            </w:r>
            <w:r w:rsidR="00745D46">
              <w:rPr>
                <w:rFonts w:asciiTheme="minorHAnsi" w:hAnsiTheme="minorHAnsi" w:cstheme="minorHAnsi"/>
                <w:sz w:val="22"/>
                <w:szCs w:val="22"/>
              </w:rPr>
              <w:t>the</w:t>
            </w:r>
            <w:r>
              <w:rPr>
                <w:rFonts w:asciiTheme="minorHAnsi" w:hAnsiTheme="minorHAnsi" w:cstheme="minorHAnsi"/>
                <w:sz w:val="22"/>
                <w:szCs w:val="22"/>
              </w:rPr>
              <w:t xml:space="preserve"> value ‘N830’ </w:t>
            </w:r>
            <w:r w:rsidR="00745D46">
              <w:rPr>
                <w:rFonts w:asciiTheme="minorHAnsi" w:hAnsiTheme="minorHAnsi" w:cstheme="minorHAnsi"/>
                <w:sz w:val="22"/>
                <w:szCs w:val="22"/>
              </w:rPr>
              <w:t xml:space="preserve">(Export Declaration) </w:t>
            </w:r>
            <w:r>
              <w:rPr>
                <w:rFonts w:asciiTheme="minorHAnsi" w:hAnsiTheme="minorHAnsi" w:cstheme="minorHAnsi"/>
                <w:sz w:val="22"/>
                <w:szCs w:val="22"/>
              </w:rPr>
              <w:t>will be</w:t>
            </w:r>
            <w:r w:rsidR="00745D46">
              <w:rPr>
                <w:rFonts w:asciiTheme="minorHAnsi" w:hAnsiTheme="minorHAnsi" w:cstheme="minorHAnsi"/>
                <w:sz w:val="22"/>
                <w:szCs w:val="22"/>
              </w:rPr>
              <w:t>come</w:t>
            </w:r>
            <w:r>
              <w:rPr>
                <w:rFonts w:asciiTheme="minorHAnsi" w:hAnsiTheme="minorHAnsi" w:cstheme="minorHAnsi"/>
                <w:sz w:val="22"/>
                <w:szCs w:val="22"/>
              </w:rPr>
              <w:t xml:space="preserve"> </w:t>
            </w:r>
            <w:r w:rsidR="00745D46">
              <w:rPr>
                <w:rFonts w:asciiTheme="minorHAnsi" w:hAnsiTheme="minorHAnsi" w:cstheme="minorHAnsi"/>
                <w:sz w:val="22"/>
                <w:szCs w:val="22"/>
              </w:rPr>
              <w:t xml:space="preserve">valid </w:t>
            </w:r>
            <w:r>
              <w:rPr>
                <w:rFonts w:asciiTheme="minorHAnsi" w:hAnsiTheme="minorHAnsi" w:cstheme="minorHAnsi"/>
                <w:sz w:val="22"/>
                <w:szCs w:val="22"/>
              </w:rPr>
              <w:t xml:space="preserve">in CL228 </w:t>
            </w:r>
            <w:r w:rsidR="00745D46">
              <w:rPr>
                <w:rFonts w:asciiTheme="minorHAnsi" w:hAnsiTheme="minorHAnsi" w:cstheme="minorHAnsi"/>
                <w:sz w:val="22"/>
                <w:szCs w:val="22"/>
              </w:rPr>
              <w:t xml:space="preserve">from the end date of the Transitional Period </w:t>
            </w:r>
            <w:r>
              <w:rPr>
                <w:rFonts w:asciiTheme="minorHAnsi" w:hAnsiTheme="minorHAnsi" w:cstheme="minorHAnsi"/>
                <w:sz w:val="22"/>
                <w:szCs w:val="22"/>
              </w:rPr>
              <w:t xml:space="preserve">and </w:t>
            </w:r>
            <w:r w:rsidR="00745D46">
              <w:rPr>
                <w:rFonts w:asciiTheme="minorHAnsi" w:hAnsiTheme="minorHAnsi" w:cstheme="minorHAnsi"/>
                <w:sz w:val="22"/>
                <w:szCs w:val="22"/>
              </w:rPr>
              <w:t xml:space="preserve">‘N830’ shall become invalid in </w:t>
            </w:r>
            <w:r>
              <w:rPr>
                <w:rFonts w:asciiTheme="minorHAnsi" w:hAnsiTheme="minorHAnsi" w:cstheme="minorHAnsi"/>
                <w:sz w:val="22"/>
                <w:szCs w:val="22"/>
              </w:rPr>
              <w:t>CL214</w:t>
            </w:r>
            <w:r w:rsidR="00745D46">
              <w:rPr>
                <w:rFonts w:asciiTheme="minorHAnsi" w:hAnsiTheme="minorHAnsi" w:cstheme="minorHAnsi"/>
                <w:sz w:val="22"/>
                <w:szCs w:val="22"/>
              </w:rPr>
              <w:t xml:space="preserve"> from that same date</w:t>
            </w:r>
            <w:r>
              <w:rPr>
                <w:rFonts w:asciiTheme="minorHAnsi" w:hAnsiTheme="minorHAnsi" w:cstheme="minorHAnsi"/>
                <w:sz w:val="22"/>
                <w:szCs w:val="22"/>
              </w:rPr>
              <w:t xml:space="preserve">. Thus, the </w:t>
            </w:r>
            <w:r w:rsidR="00745D46">
              <w:rPr>
                <w:rFonts w:asciiTheme="minorHAnsi" w:hAnsiTheme="minorHAnsi" w:cstheme="minorHAnsi"/>
                <w:sz w:val="22"/>
                <w:szCs w:val="22"/>
              </w:rPr>
              <w:t xml:space="preserve">following </w:t>
            </w:r>
            <w:r>
              <w:rPr>
                <w:rFonts w:asciiTheme="minorHAnsi" w:hAnsiTheme="minorHAnsi" w:cstheme="minorHAnsi"/>
                <w:sz w:val="22"/>
                <w:szCs w:val="22"/>
              </w:rPr>
              <w:t xml:space="preserve">new guideline </w:t>
            </w:r>
            <w:r w:rsidR="00745D46">
              <w:rPr>
                <w:rFonts w:asciiTheme="minorHAnsi" w:hAnsiTheme="minorHAnsi" w:cstheme="minorHAnsi"/>
                <w:sz w:val="22"/>
                <w:szCs w:val="22"/>
              </w:rPr>
              <w:t xml:space="preserve">shall be defined with </w:t>
            </w:r>
            <w:r>
              <w:rPr>
                <w:rFonts w:asciiTheme="minorHAnsi" w:hAnsiTheme="minorHAnsi" w:cstheme="minorHAnsi"/>
                <w:sz w:val="22"/>
                <w:szCs w:val="22"/>
              </w:rPr>
              <w:t xml:space="preserve">the following wording: </w:t>
            </w:r>
          </w:p>
          <w:p w14:paraId="3381A75A" w14:textId="77777777" w:rsidR="009907C2" w:rsidRDefault="009907C2" w:rsidP="009907C2">
            <w:pPr>
              <w:rPr>
                <w:rFonts w:asciiTheme="minorHAnsi" w:hAnsiTheme="minorHAnsi" w:cstheme="minorHAnsi"/>
                <w:sz w:val="22"/>
                <w:szCs w:val="22"/>
              </w:rPr>
            </w:pPr>
          </w:p>
          <w:p w14:paraId="26B19E97" w14:textId="77777777" w:rsidR="009907C2" w:rsidRDefault="009907C2" w:rsidP="001F005E">
            <w:pPr>
              <w:ind w:left="720"/>
              <w:rPr>
                <w:rFonts w:ascii="Arial" w:hAnsi="Arial" w:cs="Arial"/>
                <w:sz w:val="18"/>
                <w:szCs w:val="18"/>
              </w:rPr>
            </w:pPr>
            <w:r w:rsidRPr="00546877">
              <w:rPr>
                <w:rFonts w:ascii="Arial" w:hAnsi="Arial" w:cs="Arial"/>
                <w:b/>
                <w:bCs/>
                <w:sz w:val="18"/>
                <w:szCs w:val="18"/>
                <w:highlight w:val="yellow"/>
              </w:rPr>
              <w:t>G0991</w:t>
            </w:r>
            <w:r w:rsidRPr="006669C0">
              <w:rPr>
                <w:rFonts w:ascii="Arial" w:hAnsi="Arial" w:cs="Arial"/>
                <w:sz w:val="18"/>
                <w:szCs w:val="18"/>
                <w:highlight w:val="yellow"/>
              </w:rPr>
              <w:t>:</w:t>
            </w:r>
          </w:p>
          <w:p w14:paraId="071DD9BB" w14:textId="77777777" w:rsidR="009907C2" w:rsidRPr="00546877" w:rsidRDefault="009907C2" w:rsidP="001F005E">
            <w:pPr>
              <w:ind w:left="720"/>
              <w:rPr>
                <w:rFonts w:ascii="Arial" w:hAnsi="Arial" w:cs="Arial"/>
                <w:sz w:val="18"/>
                <w:szCs w:val="18"/>
                <w:highlight w:val="yellow"/>
              </w:rPr>
            </w:pPr>
            <w:r w:rsidRPr="00546877">
              <w:rPr>
                <w:rFonts w:ascii="Arial" w:hAnsi="Arial" w:cs="Arial"/>
                <w:b/>
                <w:bCs/>
                <w:sz w:val="18"/>
                <w:szCs w:val="18"/>
                <w:highlight w:val="yellow"/>
              </w:rPr>
              <w:t>Technical Description</w:t>
            </w:r>
            <w:r w:rsidRPr="00546877">
              <w:rPr>
                <w:rFonts w:ascii="Arial" w:hAnsi="Arial" w:cs="Arial"/>
                <w:sz w:val="18"/>
                <w:szCs w:val="18"/>
                <w:highlight w:val="yellow"/>
              </w:rPr>
              <w:t>:</w:t>
            </w:r>
          </w:p>
          <w:p w14:paraId="1F368A5E" w14:textId="77777777" w:rsidR="009907C2" w:rsidRPr="00546877" w:rsidRDefault="009907C2" w:rsidP="001F005E">
            <w:pPr>
              <w:ind w:left="720"/>
              <w:rPr>
                <w:rFonts w:ascii="Arial" w:hAnsi="Arial" w:cs="Arial"/>
                <w:sz w:val="18"/>
                <w:szCs w:val="18"/>
                <w:highlight w:val="yellow"/>
              </w:rPr>
            </w:pPr>
            <w:r w:rsidRPr="00546877">
              <w:rPr>
                <w:rFonts w:ascii="Arial" w:hAnsi="Arial" w:cs="Arial"/>
                <w:sz w:val="18"/>
                <w:szCs w:val="18"/>
                <w:highlight w:val="yellow"/>
              </w:rPr>
              <w:t>N/A</w:t>
            </w:r>
          </w:p>
          <w:p w14:paraId="0A66EACE" w14:textId="77777777" w:rsidR="009907C2" w:rsidRPr="00546877" w:rsidRDefault="009907C2" w:rsidP="001F005E">
            <w:pPr>
              <w:ind w:left="720"/>
              <w:rPr>
                <w:rFonts w:ascii="Arial" w:hAnsi="Arial" w:cs="Arial"/>
                <w:sz w:val="18"/>
                <w:szCs w:val="18"/>
                <w:highlight w:val="yellow"/>
              </w:rPr>
            </w:pPr>
          </w:p>
          <w:p w14:paraId="294A8C39" w14:textId="77777777" w:rsidR="009907C2" w:rsidRPr="006669C0" w:rsidRDefault="009907C2" w:rsidP="001F005E">
            <w:pPr>
              <w:ind w:left="720"/>
              <w:rPr>
                <w:rFonts w:ascii="Arial" w:hAnsi="Arial" w:cs="Arial"/>
                <w:sz w:val="18"/>
                <w:szCs w:val="18"/>
              </w:rPr>
            </w:pPr>
            <w:r w:rsidRPr="00546877">
              <w:rPr>
                <w:rFonts w:ascii="Arial" w:hAnsi="Arial" w:cs="Arial"/>
                <w:b/>
                <w:bCs/>
                <w:sz w:val="18"/>
                <w:szCs w:val="18"/>
                <w:highlight w:val="yellow"/>
              </w:rPr>
              <w:t>Functional Description</w:t>
            </w:r>
            <w:r w:rsidRPr="00546877">
              <w:rPr>
                <w:rFonts w:ascii="Arial" w:hAnsi="Arial" w:cs="Arial"/>
                <w:sz w:val="18"/>
                <w:szCs w:val="18"/>
                <w:highlight w:val="yellow"/>
              </w:rPr>
              <w:t>:</w:t>
            </w:r>
          </w:p>
          <w:p w14:paraId="2BF220B4" w14:textId="5DF1D3B6" w:rsidR="009907C2" w:rsidRDefault="009907C2" w:rsidP="001F005E">
            <w:pPr>
              <w:ind w:left="720"/>
              <w:rPr>
                <w:rFonts w:ascii="Arial" w:hAnsi="Arial" w:cs="Arial"/>
                <w:sz w:val="18"/>
                <w:szCs w:val="18"/>
              </w:rPr>
            </w:pPr>
            <w:r w:rsidRPr="006669C0">
              <w:rPr>
                <w:rFonts w:ascii="Arial" w:hAnsi="Arial" w:cs="Arial"/>
                <w:sz w:val="18"/>
                <w:szCs w:val="18"/>
                <w:highlight w:val="yellow"/>
              </w:rPr>
              <w:t xml:space="preserve">During </w:t>
            </w:r>
            <w:r w:rsidR="00745D46">
              <w:rPr>
                <w:rFonts w:ascii="Arial" w:hAnsi="Arial" w:cs="Arial"/>
                <w:sz w:val="18"/>
                <w:szCs w:val="18"/>
                <w:highlight w:val="yellow"/>
              </w:rPr>
              <w:t xml:space="preserve">the </w:t>
            </w:r>
            <w:r w:rsidRPr="006669C0">
              <w:rPr>
                <w:rFonts w:ascii="Arial" w:hAnsi="Arial" w:cs="Arial"/>
                <w:sz w:val="18"/>
                <w:szCs w:val="18"/>
                <w:highlight w:val="yellow"/>
              </w:rPr>
              <w:t>T</w:t>
            </w:r>
            <w:r w:rsidR="00745D46">
              <w:rPr>
                <w:rFonts w:ascii="Arial" w:hAnsi="Arial" w:cs="Arial"/>
                <w:sz w:val="18"/>
                <w:szCs w:val="18"/>
                <w:highlight w:val="yellow"/>
              </w:rPr>
              <w:t xml:space="preserve">ransitional </w:t>
            </w:r>
            <w:r w:rsidRPr="006669C0">
              <w:rPr>
                <w:rFonts w:ascii="Arial" w:hAnsi="Arial" w:cs="Arial"/>
                <w:sz w:val="18"/>
                <w:szCs w:val="18"/>
                <w:highlight w:val="yellow"/>
              </w:rPr>
              <w:t>P</w:t>
            </w:r>
            <w:r w:rsidR="00745D46">
              <w:rPr>
                <w:rFonts w:ascii="Arial" w:hAnsi="Arial" w:cs="Arial"/>
                <w:sz w:val="18"/>
                <w:szCs w:val="18"/>
                <w:highlight w:val="yellow"/>
              </w:rPr>
              <w:t>eriod</w:t>
            </w:r>
            <w:r w:rsidRPr="006669C0">
              <w:rPr>
                <w:rFonts w:ascii="Arial" w:hAnsi="Arial" w:cs="Arial"/>
                <w:sz w:val="18"/>
                <w:szCs w:val="18"/>
                <w:highlight w:val="yellow"/>
              </w:rPr>
              <w:t xml:space="preserve">, </w:t>
            </w:r>
            <w:r w:rsidR="00745D46">
              <w:rPr>
                <w:rFonts w:ascii="Arial" w:hAnsi="Arial" w:cs="Arial"/>
                <w:sz w:val="18"/>
                <w:szCs w:val="18"/>
                <w:highlight w:val="yellow"/>
              </w:rPr>
              <w:t xml:space="preserve">the </w:t>
            </w:r>
            <w:r w:rsidRPr="006669C0">
              <w:rPr>
                <w:rFonts w:ascii="Arial" w:hAnsi="Arial" w:cs="Arial"/>
                <w:sz w:val="18"/>
                <w:szCs w:val="18"/>
                <w:highlight w:val="yellow"/>
              </w:rPr>
              <w:t>value ‘N830’</w:t>
            </w:r>
            <w:r>
              <w:rPr>
                <w:rFonts w:ascii="Arial" w:hAnsi="Arial" w:cs="Arial"/>
                <w:sz w:val="18"/>
                <w:szCs w:val="18"/>
                <w:highlight w:val="yellow"/>
              </w:rPr>
              <w:t xml:space="preserve"> (Goods declaration for exportation)</w:t>
            </w:r>
            <w:r w:rsidRPr="006669C0">
              <w:rPr>
                <w:rFonts w:ascii="Arial" w:hAnsi="Arial" w:cs="Arial"/>
                <w:sz w:val="18"/>
                <w:szCs w:val="18"/>
                <w:highlight w:val="yellow"/>
              </w:rPr>
              <w:t xml:space="preserve"> is defined </w:t>
            </w:r>
            <w:r w:rsidR="00745D46">
              <w:rPr>
                <w:rFonts w:ascii="Arial" w:hAnsi="Arial" w:cs="Arial"/>
                <w:sz w:val="18"/>
                <w:szCs w:val="18"/>
                <w:highlight w:val="yellow"/>
              </w:rPr>
              <w:t xml:space="preserve">as valid </w:t>
            </w:r>
            <w:r w:rsidRPr="006669C0">
              <w:rPr>
                <w:rFonts w:ascii="Arial" w:hAnsi="Arial" w:cs="Arial"/>
                <w:sz w:val="18"/>
                <w:szCs w:val="18"/>
                <w:highlight w:val="yellow"/>
              </w:rPr>
              <w:t>in codelist CL214</w:t>
            </w:r>
            <w:r>
              <w:rPr>
                <w:rFonts w:ascii="Arial" w:hAnsi="Arial" w:cs="Arial"/>
                <w:sz w:val="18"/>
                <w:szCs w:val="18"/>
                <w:highlight w:val="yellow"/>
              </w:rPr>
              <w:t xml:space="preserve"> (PreviousDocumentType)</w:t>
            </w:r>
            <w:r w:rsidRPr="006669C0">
              <w:rPr>
                <w:rFonts w:ascii="Arial" w:hAnsi="Arial" w:cs="Arial"/>
                <w:sz w:val="18"/>
                <w:szCs w:val="18"/>
                <w:highlight w:val="yellow"/>
              </w:rPr>
              <w:t xml:space="preserve">. </w:t>
            </w:r>
            <w:r w:rsidR="00745D46">
              <w:rPr>
                <w:rFonts w:ascii="Arial" w:hAnsi="Arial" w:cs="Arial"/>
                <w:sz w:val="18"/>
                <w:szCs w:val="18"/>
                <w:highlight w:val="yellow"/>
              </w:rPr>
              <w:t xml:space="preserve">From the end date of the </w:t>
            </w:r>
            <w:r w:rsidRPr="006669C0">
              <w:rPr>
                <w:rFonts w:ascii="Arial" w:hAnsi="Arial" w:cs="Arial"/>
                <w:sz w:val="18"/>
                <w:szCs w:val="18"/>
                <w:highlight w:val="yellow"/>
              </w:rPr>
              <w:t>T</w:t>
            </w:r>
            <w:r w:rsidR="00745D46">
              <w:rPr>
                <w:rFonts w:ascii="Arial" w:hAnsi="Arial" w:cs="Arial"/>
                <w:sz w:val="18"/>
                <w:szCs w:val="18"/>
                <w:highlight w:val="yellow"/>
              </w:rPr>
              <w:t xml:space="preserve">ransitional </w:t>
            </w:r>
            <w:r w:rsidRPr="006669C0">
              <w:rPr>
                <w:rFonts w:ascii="Arial" w:hAnsi="Arial" w:cs="Arial"/>
                <w:sz w:val="18"/>
                <w:szCs w:val="18"/>
                <w:highlight w:val="yellow"/>
              </w:rPr>
              <w:t>P</w:t>
            </w:r>
            <w:r w:rsidR="00745D46">
              <w:rPr>
                <w:rFonts w:ascii="Arial" w:hAnsi="Arial" w:cs="Arial"/>
                <w:sz w:val="18"/>
                <w:szCs w:val="18"/>
                <w:highlight w:val="yellow"/>
              </w:rPr>
              <w:t>eriod, the</w:t>
            </w:r>
            <w:r w:rsidRPr="006669C0">
              <w:rPr>
                <w:rFonts w:ascii="Arial" w:hAnsi="Arial" w:cs="Arial"/>
                <w:sz w:val="18"/>
                <w:szCs w:val="18"/>
                <w:highlight w:val="yellow"/>
              </w:rPr>
              <w:t xml:space="preserve"> </w:t>
            </w:r>
            <w:r>
              <w:rPr>
                <w:rFonts w:ascii="Arial" w:hAnsi="Arial" w:cs="Arial"/>
                <w:sz w:val="18"/>
                <w:szCs w:val="18"/>
                <w:highlight w:val="yellow"/>
              </w:rPr>
              <w:t xml:space="preserve">value </w:t>
            </w:r>
            <w:r w:rsidRPr="006669C0">
              <w:rPr>
                <w:rFonts w:ascii="Arial" w:hAnsi="Arial" w:cs="Arial"/>
                <w:sz w:val="18"/>
                <w:szCs w:val="18"/>
                <w:highlight w:val="yellow"/>
              </w:rPr>
              <w:t>‘N830’ will be</w:t>
            </w:r>
            <w:r w:rsidR="00745D46">
              <w:rPr>
                <w:rFonts w:ascii="Arial" w:hAnsi="Arial" w:cs="Arial"/>
                <w:sz w:val="18"/>
                <w:szCs w:val="18"/>
                <w:highlight w:val="yellow"/>
              </w:rPr>
              <w:t>come</w:t>
            </w:r>
            <w:r w:rsidRPr="006669C0">
              <w:rPr>
                <w:rFonts w:ascii="Arial" w:hAnsi="Arial" w:cs="Arial"/>
                <w:sz w:val="18"/>
                <w:szCs w:val="18"/>
                <w:highlight w:val="yellow"/>
              </w:rPr>
              <w:t xml:space="preserve"> </w:t>
            </w:r>
            <w:r w:rsidR="00745D46">
              <w:rPr>
                <w:rFonts w:ascii="Arial" w:hAnsi="Arial" w:cs="Arial"/>
                <w:sz w:val="18"/>
                <w:szCs w:val="18"/>
                <w:highlight w:val="yellow"/>
              </w:rPr>
              <w:t xml:space="preserve">valid ONLY </w:t>
            </w:r>
            <w:r w:rsidRPr="006669C0">
              <w:rPr>
                <w:rFonts w:ascii="Arial" w:hAnsi="Arial" w:cs="Arial"/>
                <w:sz w:val="18"/>
                <w:szCs w:val="18"/>
                <w:highlight w:val="yellow"/>
              </w:rPr>
              <w:t xml:space="preserve">in </w:t>
            </w:r>
            <w:r w:rsidR="00745D46">
              <w:rPr>
                <w:rFonts w:ascii="Arial" w:hAnsi="Arial" w:cs="Arial"/>
                <w:sz w:val="18"/>
                <w:szCs w:val="18"/>
                <w:highlight w:val="yellow"/>
              </w:rPr>
              <w:t xml:space="preserve">the </w:t>
            </w:r>
            <w:r w:rsidR="00745D46" w:rsidRPr="006669C0">
              <w:rPr>
                <w:rFonts w:ascii="Arial" w:hAnsi="Arial" w:cs="Arial"/>
                <w:sz w:val="18"/>
                <w:szCs w:val="18"/>
                <w:highlight w:val="yellow"/>
              </w:rPr>
              <w:t>CL228</w:t>
            </w:r>
            <w:r w:rsidR="00745D46">
              <w:rPr>
                <w:rFonts w:ascii="Arial" w:hAnsi="Arial" w:cs="Arial"/>
                <w:sz w:val="18"/>
                <w:szCs w:val="18"/>
                <w:highlight w:val="yellow"/>
              </w:rPr>
              <w:t xml:space="preserve"> </w:t>
            </w:r>
            <w:r w:rsidR="00745D46" w:rsidRPr="0077036A">
              <w:rPr>
                <w:rFonts w:ascii="Arial" w:hAnsi="Arial" w:cs="Arial"/>
                <w:sz w:val="18"/>
                <w:szCs w:val="18"/>
                <w:highlight w:val="yellow"/>
              </w:rPr>
              <w:t xml:space="preserve">(PreviousDocumentExportType) </w:t>
            </w:r>
            <w:ins w:id="141" w:author="NEDOS George" w:date="2023-11-06T11:18:00Z">
              <w:r w:rsidR="00E12568" w:rsidRPr="00E12568">
                <w:rPr>
                  <w:rFonts w:ascii="Arial" w:hAnsi="Arial" w:cs="Arial"/>
                  <w:sz w:val="18"/>
                  <w:szCs w:val="18"/>
                  <w:highlight w:val="yellow"/>
                  <w:rPrChange w:id="142" w:author="NEDOS George" w:date="2023-11-06T11:18:00Z">
                    <w:rPr>
                      <w:rFonts w:ascii="Arial" w:hAnsi="Arial" w:cs="Arial"/>
                      <w:sz w:val="18"/>
                      <w:szCs w:val="18"/>
                    </w:rPr>
                  </w:rPrChange>
                </w:rPr>
                <w:t>to indicate the “Export Followed by Transit” procedure in the Data Group &lt;CONSIGNMENT-HOUSE CONSIGNMENT-PREVIOUS DOCUMENT&gt;.</w:t>
              </w:r>
            </w:ins>
            <w:del w:id="143" w:author="NEDOS George" w:date="2023-11-06T11:18:00Z">
              <w:r w:rsidRPr="0077036A" w:rsidDel="00E12568">
                <w:rPr>
                  <w:rFonts w:ascii="Arial" w:hAnsi="Arial" w:cs="Arial"/>
                  <w:sz w:val="18"/>
                  <w:szCs w:val="18"/>
                  <w:highlight w:val="yellow"/>
                </w:rPr>
                <w:delText xml:space="preserve">to indicate </w:delText>
              </w:r>
              <w:r w:rsidR="007B694E" w:rsidRPr="0077036A" w:rsidDel="00E12568">
                <w:rPr>
                  <w:rFonts w:ascii="Arial" w:hAnsi="Arial" w:cs="Arial"/>
                  <w:sz w:val="18"/>
                  <w:szCs w:val="18"/>
                  <w:highlight w:val="yellow"/>
                </w:rPr>
                <w:delText xml:space="preserve">the </w:delText>
              </w:r>
              <w:r w:rsidRPr="0077036A" w:rsidDel="00E12568">
                <w:rPr>
                  <w:rFonts w:ascii="Arial" w:hAnsi="Arial" w:cs="Arial"/>
                  <w:sz w:val="18"/>
                  <w:szCs w:val="18"/>
                  <w:highlight w:val="yellow"/>
                </w:rPr>
                <w:delText xml:space="preserve">“Export Followed by Transit” procedure in </w:delText>
              </w:r>
              <w:r w:rsidR="007B694E" w:rsidRPr="0077036A" w:rsidDel="00E12568">
                <w:rPr>
                  <w:rFonts w:ascii="Arial" w:hAnsi="Arial" w:cs="Arial"/>
                  <w:sz w:val="18"/>
                  <w:szCs w:val="18"/>
                  <w:highlight w:val="yellow"/>
                </w:rPr>
                <w:delText xml:space="preserve">the </w:delText>
              </w:r>
              <w:r w:rsidRPr="0077036A" w:rsidDel="00E12568">
                <w:rPr>
                  <w:rFonts w:ascii="Arial" w:hAnsi="Arial" w:cs="Arial"/>
                  <w:sz w:val="18"/>
                  <w:szCs w:val="18"/>
                  <w:highlight w:val="yellow"/>
                </w:rPr>
                <w:delText>D</w:delText>
              </w:r>
              <w:r w:rsidR="007B694E" w:rsidRPr="0077036A" w:rsidDel="00E12568">
                <w:rPr>
                  <w:rFonts w:ascii="Arial" w:hAnsi="Arial" w:cs="Arial"/>
                  <w:sz w:val="18"/>
                  <w:szCs w:val="18"/>
                  <w:highlight w:val="yellow"/>
                </w:rPr>
                <w:delText xml:space="preserve">ata </w:delText>
              </w:r>
              <w:r w:rsidRPr="0077036A" w:rsidDel="00E12568">
                <w:rPr>
                  <w:rFonts w:ascii="Arial" w:hAnsi="Arial" w:cs="Arial"/>
                  <w:sz w:val="18"/>
                  <w:szCs w:val="18"/>
                  <w:highlight w:val="yellow"/>
                </w:rPr>
                <w:delText>G</w:delText>
              </w:r>
              <w:r w:rsidR="007B694E" w:rsidRPr="0077036A" w:rsidDel="00E12568">
                <w:rPr>
                  <w:rFonts w:ascii="Arial" w:hAnsi="Arial" w:cs="Arial"/>
                  <w:sz w:val="18"/>
                  <w:szCs w:val="18"/>
                  <w:highlight w:val="yellow"/>
                </w:rPr>
                <w:delText>roup</w:delText>
              </w:r>
              <w:r w:rsidRPr="0077036A" w:rsidDel="00E12568">
                <w:rPr>
                  <w:rFonts w:ascii="Arial" w:hAnsi="Arial" w:cs="Arial"/>
                  <w:sz w:val="18"/>
                  <w:szCs w:val="18"/>
                  <w:highlight w:val="yellow"/>
                </w:rPr>
                <w:delText xml:space="preserve"> </w:delText>
              </w:r>
              <w:r w:rsidR="006E6E9E" w:rsidRPr="00FC72CC" w:rsidDel="00E12568">
                <w:rPr>
                  <w:rFonts w:ascii="Arial" w:hAnsi="Arial" w:cs="Arial"/>
                  <w:sz w:val="18"/>
                  <w:szCs w:val="18"/>
                  <w:highlight w:val="yellow"/>
                </w:rPr>
                <w:delText>&lt;CONSIGNMENT-HOUSE CONSIGNMENT&gt;.</w:delText>
              </w:r>
            </w:del>
          </w:p>
          <w:p w14:paraId="02DD6380" w14:textId="77777777" w:rsidR="009907C2" w:rsidRDefault="009907C2" w:rsidP="009907C2">
            <w:pPr>
              <w:rPr>
                <w:rFonts w:ascii="Arial" w:hAnsi="Arial" w:cs="Arial"/>
                <w:sz w:val="18"/>
                <w:szCs w:val="18"/>
              </w:rPr>
            </w:pPr>
          </w:p>
          <w:p w14:paraId="1918BDE5" w14:textId="77777777" w:rsidR="00EC5EB0" w:rsidRDefault="00EC5EB0" w:rsidP="009907C2">
            <w:pPr>
              <w:rPr>
                <w:rFonts w:ascii="Arial" w:hAnsi="Arial" w:cs="Arial"/>
                <w:b/>
                <w:bCs/>
                <w:sz w:val="18"/>
                <w:szCs w:val="18"/>
                <w:u w:val="single"/>
              </w:rPr>
            </w:pPr>
          </w:p>
          <w:p w14:paraId="023ECB45" w14:textId="2F1C0FD2" w:rsidR="009907C2" w:rsidRPr="00546877" w:rsidRDefault="009907C2" w:rsidP="009907C2">
            <w:pPr>
              <w:rPr>
                <w:rFonts w:ascii="Arial" w:hAnsi="Arial" w:cs="Arial"/>
                <w:b/>
                <w:bCs/>
                <w:sz w:val="18"/>
                <w:szCs w:val="18"/>
                <w:u w:val="single"/>
              </w:rPr>
            </w:pPr>
            <w:r w:rsidRPr="00013610">
              <w:rPr>
                <w:rFonts w:ascii="Arial" w:hAnsi="Arial" w:cs="Arial"/>
                <w:b/>
                <w:bCs/>
                <w:sz w:val="18"/>
                <w:szCs w:val="18"/>
                <w:u w:val="single"/>
              </w:rPr>
              <w:t>Extract from CD015C:</w:t>
            </w:r>
          </w:p>
          <w:p w14:paraId="3E08B829" w14:textId="77777777" w:rsidR="009907C2" w:rsidRDefault="009907C2" w:rsidP="009907C2">
            <w:pPr>
              <w:rPr>
                <w:rFonts w:ascii="Arial" w:hAnsi="Arial" w:cs="Arial"/>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77"/>
              <w:gridCol w:w="450"/>
              <w:gridCol w:w="900"/>
              <w:gridCol w:w="990"/>
              <w:gridCol w:w="4363"/>
            </w:tblGrid>
            <w:tr w:rsidR="009907C2" w14:paraId="404ED31B" w14:textId="77777777" w:rsidTr="00FC72CC">
              <w:tc>
                <w:tcPr>
                  <w:tcW w:w="2677" w:type="dxa"/>
                </w:tcPr>
                <w:p w14:paraId="6F8DE02B" w14:textId="464F1B03" w:rsidR="009907C2" w:rsidRPr="00546877" w:rsidRDefault="00256881" w:rsidP="009907C2">
                  <w:pPr>
                    <w:rPr>
                      <w:rFonts w:ascii="Arial" w:hAnsi="Arial" w:cs="Arial"/>
                      <w:b/>
                      <w:bCs/>
                      <w:sz w:val="18"/>
                      <w:szCs w:val="18"/>
                    </w:rPr>
                  </w:pPr>
                  <w:r>
                    <w:rPr>
                      <w:rFonts w:ascii="Arial" w:hAnsi="Arial" w:cs="Arial"/>
                      <w:b/>
                      <w:bCs/>
                      <w:sz w:val="18"/>
                      <w:szCs w:val="18"/>
                    </w:rPr>
                    <w:t>---</w:t>
                  </w:r>
                  <w:r w:rsidR="007B694E" w:rsidRPr="00546877">
                    <w:rPr>
                      <w:rFonts w:ascii="Arial" w:hAnsi="Arial" w:cs="Arial"/>
                      <w:b/>
                      <w:bCs/>
                      <w:sz w:val="18"/>
                      <w:szCs w:val="18"/>
                    </w:rPr>
                    <w:t>HOUSE CONSIGNMENT</w:t>
                  </w:r>
                </w:p>
              </w:tc>
              <w:tc>
                <w:tcPr>
                  <w:tcW w:w="450" w:type="dxa"/>
                </w:tcPr>
                <w:p w14:paraId="30DDBDAB" w14:textId="77777777" w:rsidR="009907C2" w:rsidRDefault="009907C2" w:rsidP="009907C2">
                  <w:pPr>
                    <w:rPr>
                      <w:rFonts w:ascii="Arial" w:hAnsi="Arial" w:cs="Arial"/>
                      <w:sz w:val="18"/>
                      <w:szCs w:val="18"/>
                    </w:rPr>
                  </w:pPr>
                </w:p>
              </w:tc>
              <w:tc>
                <w:tcPr>
                  <w:tcW w:w="900" w:type="dxa"/>
                </w:tcPr>
                <w:p w14:paraId="45C22043" w14:textId="77777777" w:rsidR="009907C2" w:rsidRDefault="009907C2" w:rsidP="009907C2">
                  <w:pPr>
                    <w:rPr>
                      <w:rFonts w:ascii="Arial" w:hAnsi="Arial" w:cs="Arial"/>
                      <w:sz w:val="18"/>
                      <w:szCs w:val="18"/>
                    </w:rPr>
                  </w:pPr>
                </w:p>
              </w:tc>
              <w:tc>
                <w:tcPr>
                  <w:tcW w:w="990" w:type="dxa"/>
                </w:tcPr>
                <w:p w14:paraId="435C8DB2" w14:textId="77777777" w:rsidR="009907C2" w:rsidRDefault="009907C2" w:rsidP="009907C2">
                  <w:pPr>
                    <w:rPr>
                      <w:rFonts w:ascii="Arial" w:hAnsi="Arial" w:cs="Arial"/>
                      <w:sz w:val="18"/>
                      <w:szCs w:val="18"/>
                    </w:rPr>
                  </w:pPr>
                </w:p>
              </w:tc>
              <w:tc>
                <w:tcPr>
                  <w:tcW w:w="4363" w:type="dxa"/>
                </w:tcPr>
                <w:p w14:paraId="50B4B9F5" w14:textId="77777777" w:rsidR="009907C2" w:rsidRDefault="009907C2" w:rsidP="009907C2">
                  <w:pPr>
                    <w:rPr>
                      <w:rFonts w:ascii="Arial" w:hAnsi="Arial" w:cs="Arial"/>
                      <w:sz w:val="18"/>
                      <w:szCs w:val="18"/>
                    </w:rPr>
                  </w:pPr>
                </w:p>
              </w:tc>
            </w:tr>
            <w:tr w:rsidR="009907C2" w14:paraId="76D4B5AD" w14:textId="77777777" w:rsidTr="00FC72CC">
              <w:tc>
                <w:tcPr>
                  <w:tcW w:w="2677" w:type="dxa"/>
                </w:tcPr>
                <w:p w14:paraId="2B058A40" w14:textId="2C5A7C97" w:rsidR="009907C2" w:rsidRPr="00546877" w:rsidRDefault="00256881" w:rsidP="009907C2">
                  <w:pPr>
                    <w:rPr>
                      <w:rFonts w:ascii="Arial" w:hAnsi="Arial" w:cs="Arial"/>
                      <w:b/>
                      <w:bCs/>
                      <w:sz w:val="18"/>
                      <w:szCs w:val="18"/>
                    </w:rPr>
                  </w:pPr>
                  <w:r>
                    <w:rPr>
                      <w:rFonts w:ascii="Arial" w:hAnsi="Arial" w:cs="Arial"/>
                      <w:b/>
                      <w:bCs/>
                      <w:sz w:val="18"/>
                      <w:szCs w:val="18"/>
                    </w:rPr>
                    <w:t>(…)</w:t>
                  </w:r>
                  <w:r w:rsidR="009907C2" w:rsidRPr="00546877">
                    <w:rPr>
                      <w:rFonts w:ascii="Arial" w:hAnsi="Arial" w:cs="Arial"/>
                      <w:b/>
                      <w:bCs/>
                      <w:sz w:val="18"/>
                      <w:szCs w:val="18"/>
                    </w:rPr>
                    <w:t xml:space="preserve"> </w:t>
                  </w:r>
                </w:p>
              </w:tc>
              <w:tc>
                <w:tcPr>
                  <w:tcW w:w="450" w:type="dxa"/>
                </w:tcPr>
                <w:p w14:paraId="0E95921E" w14:textId="77777777" w:rsidR="009907C2" w:rsidRDefault="009907C2" w:rsidP="009907C2">
                  <w:pPr>
                    <w:rPr>
                      <w:rFonts w:ascii="Arial" w:hAnsi="Arial" w:cs="Arial"/>
                      <w:sz w:val="18"/>
                      <w:szCs w:val="18"/>
                    </w:rPr>
                  </w:pPr>
                </w:p>
              </w:tc>
              <w:tc>
                <w:tcPr>
                  <w:tcW w:w="900" w:type="dxa"/>
                </w:tcPr>
                <w:p w14:paraId="1B134CB6" w14:textId="77777777" w:rsidR="009907C2" w:rsidRDefault="009907C2" w:rsidP="009907C2">
                  <w:pPr>
                    <w:rPr>
                      <w:rFonts w:ascii="Arial" w:hAnsi="Arial" w:cs="Arial"/>
                      <w:sz w:val="18"/>
                      <w:szCs w:val="18"/>
                    </w:rPr>
                  </w:pPr>
                </w:p>
              </w:tc>
              <w:tc>
                <w:tcPr>
                  <w:tcW w:w="990" w:type="dxa"/>
                </w:tcPr>
                <w:p w14:paraId="4E72A45A" w14:textId="77777777" w:rsidR="009907C2" w:rsidRDefault="009907C2" w:rsidP="009907C2">
                  <w:pPr>
                    <w:rPr>
                      <w:rFonts w:ascii="Arial" w:hAnsi="Arial" w:cs="Arial"/>
                      <w:sz w:val="18"/>
                      <w:szCs w:val="18"/>
                    </w:rPr>
                  </w:pPr>
                </w:p>
              </w:tc>
              <w:tc>
                <w:tcPr>
                  <w:tcW w:w="4363" w:type="dxa"/>
                </w:tcPr>
                <w:p w14:paraId="1F18006A" w14:textId="77777777" w:rsidR="009907C2" w:rsidRDefault="009907C2" w:rsidP="009907C2">
                  <w:pPr>
                    <w:rPr>
                      <w:rFonts w:ascii="Arial" w:hAnsi="Arial" w:cs="Arial"/>
                      <w:sz w:val="18"/>
                      <w:szCs w:val="18"/>
                    </w:rPr>
                  </w:pPr>
                </w:p>
              </w:tc>
            </w:tr>
            <w:tr w:rsidR="009907C2" w14:paraId="2248C6B6" w14:textId="77777777" w:rsidTr="00FC72CC">
              <w:tc>
                <w:tcPr>
                  <w:tcW w:w="2677" w:type="dxa"/>
                </w:tcPr>
                <w:p w14:paraId="594A9F83" w14:textId="4D9683F0" w:rsidR="009907C2" w:rsidRPr="00546877" w:rsidRDefault="00256881" w:rsidP="009907C2">
                  <w:pPr>
                    <w:rPr>
                      <w:rFonts w:ascii="Arial" w:hAnsi="Arial" w:cs="Arial"/>
                      <w:b/>
                      <w:bCs/>
                      <w:sz w:val="18"/>
                      <w:szCs w:val="18"/>
                    </w:rPr>
                  </w:pPr>
                  <w:r>
                    <w:rPr>
                      <w:rFonts w:ascii="Arial" w:hAnsi="Arial" w:cs="Arial"/>
                      <w:b/>
                      <w:bCs/>
                      <w:sz w:val="18"/>
                      <w:szCs w:val="18"/>
                    </w:rPr>
                    <w:t>------</w:t>
                  </w:r>
                  <w:r w:rsidR="007B694E" w:rsidRPr="00546877">
                    <w:rPr>
                      <w:rFonts w:ascii="Arial" w:hAnsi="Arial" w:cs="Arial"/>
                      <w:b/>
                      <w:bCs/>
                      <w:sz w:val="18"/>
                      <w:szCs w:val="18"/>
                    </w:rPr>
                    <w:t>PREVIOUS DOCUMENT</w:t>
                  </w:r>
                </w:p>
              </w:tc>
              <w:tc>
                <w:tcPr>
                  <w:tcW w:w="450" w:type="dxa"/>
                </w:tcPr>
                <w:p w14:paraId="1ED65390" w14:textId="77777777" w:rsidR="009907C2" w:rsidRDefault="009907C2" w:rsidP="009907C2">
                  <w:pPr>
                    <w:rPr>
                      <w:rFonts w:ascii="Arial" w:hAnsi="Arial" w:cs="Arial"/>
                      <w:sz w:val="18"/>
                      <w:szCs w:val="18"/>
                    </w:rPr>
                  </w:pPr>
                </w:p>
              </w:tc>
              <w:tc>
                <w:tcPr>
                  <w:tcW w:w="900" w:type="dxa"/>
                </w:tcPr>
                <w:p w14:paraId="1F506F2A" w14:textId="77777777" w:rsidR="009907C2" w:rsidRDefault="009907C2" w:rsidP="009907C2">
                  <w:pPr>
                    <w:rPr>
                      <w:rFonts w:ascii="Arial" w:hAnsi="Arial" w:cs="Arial"/>
                      <w:sz w:val="18"/>
                      <w:szCs w:val="18"/>
                    </w:rPr>
                  </w:pPr>
                </w:p>
              </w:tc>
              <w:tc>
                <w:tcPr>
                  <w:tcW w:w="990" w:type="dxa"/>
                </w:tcPr>
                <w:p w14:paraId="6BC56C68" w14:textId="77777777" w:rsidR="009907C2" w:rsidRDefault="009907C2" w:rsidP="009907C2">
                  <w:pPr>
                    <w:rPr>
                      <w:rFonts w:ascii="Arial" w:hAnsi="Arial" w:cs="Arial"/>
                      <w:sz w:val="18"/>
                      <w:szCs w:val="18"/>
                    </w:rPr>
                  </w:pPr>
                </w:p>
              </w:tc>
              <w:tc>
                <w:tcPr>
                  <w:tcW w:w="4363" w:type="dxa"/>
                </w:tcPr>
                <w:p w14:paraId="0FDCBCEF" w14:textId="77777777" w:rsidR="009907C2" w:rsidRDefault="009907C2" w:rsidP="009907C2">
                  <w:pPr>
                    <w:rPr>
                      <w:rFonts w:ascii="Arial" w:hAnsi="Arial" w:cs="Arial"/>
                      <w:sz w:val="18"/>
                      <w:szCs w:val="18"/>
                    </w:rPr>
                  </w:pPr>
                </w:p>
              </w:tc>
            </w:tr>
            <w:tr w:rsidR="009907C2" w14:paraId="37CEDBFF" w14:textId="77777777" w:rsidTr="00FC72CC">
              <w:tc>
                <w:tcPr>
                  <w:tcW w:w="2677" w:type="dxa"/>
                </w:tcPr>
                <w:p w14:paraId="5CFBFC32" w14:textId="77777777" w:rsidR="009907C2" w:rsidRDefault="009907C2" w:rsidP="009907C2">
                  <w:pPr>
                    <w:rPr>
                      <w:rFonts w:ascii="Arial" w:hAnsi="Arial" w:cs="Arial"/>
                      <w:sz w:val="18"/>
                      <w:szCs w:val="18"/>
                    </w:rPr>
                  </w:pPr>
                  <w:r>
                    <w:rPr>
                      <w:rFonts w:ascii="Arial" w:hAnsi="Arial" w:cs="Arial"/>
                      <w:sz w:val="18"/>
                      <w:szCs w:val="18"/>
                    </w:rPr>
                    <w:t>Sequence number</w:t>
                  </w:r>
                </w:p>
              </w:tc>
              <w:tc>
                <w:tcPr>
                  <w:tcW w:w="450" w:type="dxa"/>
                </w:tcPr>
                <w:p w14:paraId="4A070053" w14:textId="77777777" w:rsidR="009907C2" w:rsidRDefault="009907C2" w:rsidP="009907C2">
                  <w:pPr>
                    <w:rPr>
                      <w:rFonts w:ascii="Arial" w:hAnsi="Arial" w:cs="Arial"/>
                      <w:sz w:val="18"/>
                      <w:szCs w:val="18"/>
                    </w:rPr>
                  </w:pPr>
                  <w:r>
                    <w:rPr>
                      <w:rFonts w:ascii="Arial" w:hAnsi="Arial" w:cs="Arial"/>
                      <w:sz w:val="18"/>
                      <w:szCs w:val="18"/>
                    </w:rPr>
                    <w:t>R</w:t>
                  </w:r>
                </w:p>
              </w:tc>
              <w:tc>
                <w:tcPr>
                  <w:tcW w:w="900" w:type="dxa"/>
                </w:tcPr>
                <w:p w14:paraId="09A45B27" w14:textId="77777777" w:rsidR="009907C2" w:rsidRDefault="009907C2" w:rsidP="009907C2">
                  <w:pPr>
                    <w:rPr>
                      <w:rFonts w:ascii="Arial" w:hAnsi="Arial" w:cs="Arial"/>
                      <w:sz w:val="18"/>
                      <w:szCs w:val="18"/>
                    </w:rPr>
                  </w:pPr>
                  <w:r>
                    <w:rPr>
                      <w:rFonts w:ascii="Arial" w:hAnsi="Arial" w:cs="Arial"/>
                      <w:sz w:val="18"/>
                      <w:szCs w:val="18"/>
                    </w:rPr>
                    <w:t>n..5</w:t>
                  </w:r>
                </w:p>
              </w:tc>
              <w:tc>
                <w:tcPr>
                  <w:tcW w:w="990" w:type="dxa"/>
                </w:tcPr>
                <w:p w14:paraId="0149A955" w14:textId="77777777" w:rsidR="009907C2" w:rsidRDefault="009907C2" w:rsidP="009907C2">
                  <w:pPr>
                    <w:rPr>
                      <w:rFonts w:ascii="Arial" w:hAnsi="Arial" w:cs="Arial"/>
                      <w:sz w:val="18"/>
                      <w:szCs w:val="18"/>
                    </w:rPr>
                  </w:pPr>
                </w:p>
              </w:tc>
              <w:tc>
                <w:tcPr>
                  <w:tcW w:w="4363" w:type="dxa"/>
                </w:tcPr>
                <w:p w14:paraId="01F1E445" w14:textId="77777777" w:rsidR="009907C2" w:rsidRDefault="009907C2" w:rsidP="009907C2">
                  <w:pPr>
                    <w:rPr>
                      <w:rFonts w:ascii="Arial" w:hAnsi="Arial" w:cs="Arial"/>
                      <w:sz w:val="18"/>
                      <w:szCs w:val="18"/>
                    </w:rPr>
                  </w:pPr>
                  <w:r>
                    <w:rPr>
                      <w:rFonts w:ascii="Arial" w:hAnsi="Arial" w:cs="Arial"/>
                      <w:sz w:val="18"/>
                      <w:szCs w:val="18"/>
                    </w:rPr>
                    <w:t>R0987</w:t>
                  </w:r>
                </w:p>
              </w:tc>
            </w:tr>
            <w:tr w:rsidR="009907C2" w14:paraId="2552DC01" w14:textId="77777777" w:rsidTr="00FC72CC">
              <w:tc>
                <w:tcPr>
                  <w:tcW w:w="2677" w:type="dxa"/>
                </w:tcPr>
                <w:p w14:paraId="15DA9C11" w14:textId="77777777" w:rsidR="009907C2" w:rsidRDefault="009907C2" w:rsidP="009907C2">
                  <w:pPr>
                    <w:rPr>
                      <w:rFonts w:ascii="Arial" w:hAnsi="Arial" w:cs="Arial"/>
                      <w:sz w:val="18"/>
                      <w:szCs w:val="18"/>
                    </w:rPr>
                  </w:pPr>
                  <w:r>
                    <w:rPr>
                      <w:rFonts w:ascii="Arial" w:hAnsi="Arial" w:cs="Arial"/>
                      <w:sz w:val="18"/>
                      <w:szCs w:val="18"/>
                    </w:rPr>
                    <w:t>Type</w:t>
                  </w:r>
                </w:p>
              </w:tc>
              <w:tc>
                <w:tcPr>
                  <w:tcW w:w="450" w:type="dxa"/>
                </w:tcPr>
                <w:p w14:paraId="7EA1FBE8" w14:textId="77777777" w:rsidR="009907C2" w:rsidRDefault="009907C2" w:rsidP="009907C2">
                  <w:pPr>
                    <w:rPr>
                      <w:rFonts w:ascii="Arial" w:hAnsi="Arial" w:cs="Arial"/>
                      <w:sz w:val="18"/>
                      <w:szCs w:val="18"/>
                    </w:rPr>
                  </w:pPr>
                  <w:r>
                    <w:rPr>
                      <w:rFonts w:ascii="Arial" w:hAnsi="Arial" w:cs="Arial"/>
                      <w:sz w:val="18"/>
                      <w:szCs w:val="18"/>
                    </w:rPr>
                    <w:t>R</w:t>
                  </w:r>
                </w:p>
              </w:tc>
              <w:tc>
                <w:tcPr>
                  <w:tcW w:w="900" w:type="dxa"/>
                </w:tcPr>
                <w:p w14:paraId="2749FB47" w14:textId="77777777" w:rsidR="009907C2" w:rsidRDefault="009907C2" w:rsidP="009907C2">
                  <w:pPr>
                    <w:rPr>
                      <w:rFonts w:ascii="Arial" w:hAnsi="Arial" w:cs="Arial"/>
                      <w:sz w:val="18"/>
                      <w:szCs w:val="18"/>
                    </w:rPr>
                  </w:pPr>
                  <w:r>
                    <w:rPr>
                      <w:rFonts w:ascii="Arial" w:hAnsi="Arial" w:cs="Arial"/>
                      <w:sz w:val="18"/>
                      <w:szCs w:val="18"/>
                    </w:rPr>
                    <w:t>an4</w:t>
                  </w:r>
                </w:p>
              </w:tc>
              <w:tc>
                <w:tcPr>
                  <w:tcW w:w="990" w:type="dxa"/>
                </w:tcPr>
                <w:p w14:paraId="5C39A058" w14:textId="77777777" w:rsidR="009907C2" w:rsidRDefault="009907C2" w:rsidP="009907C2">
                  <w:pPr>
                    <w:rPr>
                      <w:rFonts w:ascii="Arial" w:hAnsi="Arial" w:cs="Arial"/>
                      <w:sz w:val="18"/>
                      <w:szCs w:val="18"/>
                    </w:rPr>
                  </w:pPr>
                  <w:r>
                    <w:rPr>
                      <w:rFonts w:ascii="Arial" w:hAnsi="Arial" w:cs="Arial"/>
                      <w:sz w:val="18"/>
                      <w:szCs w:val="18"/>
                    </w:rPr>
                    <w:t>CL228</w:t>
                  </w:r>
                </w:p>
              </w:tc>
              <w:tc>
                <w:tcPr>
                  <w:tcW w:w="4363" w:type="dxa"/>
                </w:tcPr>
                <w:p w14:paraId="29C929BC" w14:textId="77777777" w:rsidR="009907C2" w:rsidRPr="00546877" w:rsidRDefault="009907C2" w:rsidP="009907C2">
                  <w:pPr>
                    <w:rPr>
                      <w:rFonts w:ascii="Arial" w:hAnsi="Arial" w:cs="Arial"/>
                      <w:b/>
                      <w:bCs/>
                      <w:sz w:val="18"/>
                      <w:szCs w:val="18"/>
                    </w:rPr>
                  </w:pPr>
                  <w:r w:rsidRPr="00546877">
                    <w:rPr>
                      <w:rFonts w:ascii="Arial" w:hAnsi="Arial" w:cs="Arial"/>
                      <w:b/>
                      <w:bCs/>
                      <w:sz w:val="18"/>
                      <w:szCs w:val="18"/>
                      <w:highlight w:val="yellow"/>
                    </w:rPr>
                    <w:t>G0991</w:t>
                  </w:r>
                </w:p>
              </w:tc>
            </w:tr>
            <w:tr w:rsidR="009907C2" w14:paraId="105A89B6" w14:textId="77777777" w:rsidTr="00FC72CC">
              <w:tc>
                <w:tcPr>
                  <w:tcW w:w="2677" w:type="dxa"/>
                </w:tcPr>
                <w:p w14:paraId="76CEC982" w14:textId="77777777" w:rsidR="009907C2" w:rsidRDefault="009907C2" w:rsidP="009907C2">
                  <w:pPr>
                    <w:rPr>
                      <w:rFonts w:ascii="Arial" w:hAnsi="Arial" w:cs="Arial"/>
                      <w:sz w:val="18"/>
                      <w:szCs w:val="18"/>
                    </w:rPr>
                  </w:pPr>
                  <w:r>
                    <w:rPr>
                      <w:rFonts w:ascii="Arial" w:hAnsi="Arial" w:cs="Arial"/>
                      <w:sz w:val="18"/>
                      <w:szCs w:val="18"/>
                    </w:rPr>
                    <w:t>Reference number</w:t>
                  </w:r>
                </w:p>
              </w:tc>
              <w:tc>
                <w:tcPr>
                  <w:tcW w:w="450" w:type="dxa"/>
                </w:tcPr>
                <w:p w14:paraId="76157470" w14:textId="77777777" w:rsidR="009907C2" w:rsidRDefault="009907C2" w:rsidP="009907C2">
                  <w:pPr>
                    <w:rPr>
                      <w:rFonts w:ascii="Arial" w:hAnsi="Arial" w:cs="Arial"/>
                      <w:sz w:val="18"/>
                      <w:szCs w:val="18"/>
                    </w:rPr>
                  </w:pPr>
                  <w:r>
                    <w:rPr>
                      <w:rFonts w:ascii="Arial" w:hAnsi="Arial" w:cs="Arial"/>
                      <w:sz w:val="18"/>
                      <w:szCs w:val="18"/>
                    </w:rPr>
                    <w:t>R</w:t>
                  </w:r>
                </w:p>
              </w:tc>
              <w:tc>
                <w:tcPr>
                  <w:tcW w:w="900" w:type="dxa"/>
                </w:tcPr>
                <w:p w14:paraId="3020E267" w14:textId="77777777" w:rsidR="009907C2" w:rsidRDefault="009907C2" w:rsidP="009907C2">
                  <w:pPr>
                    <w:rPr>
                      <w:rFonts w:ascii="Arial" w:hAnsi="Arial" w:cs="Arial"/>
                      <w:sz w:val="18"/>
                      <w:szCs w:val="18"/>
                    </w:rPr>
                  </w:pPr>
                  <w:r>
                    <w:rPr>
                      <w:rFonts w:ascii="Arial" w:hAnsi="Arial" w:cs="Arial"/>
                      <w:sz w:val="18"/>
                      <w:szCs w:val="18"/>
                    </w:rPr>
                    <w:t>an..70</w:t>
                  </w:r>
                </w:p>
              </w:tc>
              <w:tc>
                <w:tcPr>
                  <w:tcW w:w="990" w:type="dxa"/>
                </w:tcPr>
                <w:p w14:paraId="789A4AAD" w14:textId="77777777" w:rsidR="009907C2" w:rsidRDefault="009907C2" w:rsidP="009907C2">
                  <w:pPr>
                    <w:rPr>
                      <w:rFonts w:ascii="Arial" w:hAnsi="Arial" w:cs="Arial"/>
                      <w:sz w:val="18"/>
                      <w:szCs w:val="18"/>
                    </w:rPr>
                  </w:pPr>
                </w:p>
              </w:tc>
              <w:tc>
                <w:tcPr>
                  <w:tcW w:w="4363" w:type="dxa"/>
                </w:tcPr>
                <w:p w14:paraId="522FD711" w14:textId="77777777" w:rsidR="009907C2" w:rsidRDefault="009907C2" w:rsidP="009907C2">
                  <w:pPr>
                    <w:rPr>
                      <w:rFonts w:ascii="Arial" w:hAnsi="Arial" w:cs="Arial"/>
                      <w:sz w:val="18"/>
                      <w:szCs w:val="18"/>
                    </w:rPr>
                  </w:pPr>
                  <w:r>
                    <w:rPr>
                      <w:rFonts w:ascii="Arial" w:hAnsi="Arial" w:cs="Arial"/>
                      <w:sz w:val="18"/>
                      <w:szCs w:val="18"/>
                    </w:rPr>
                    <w:t>R0416</w:t>
                  </w:r>
                </w:p>
              </w:tc>
            </w:tr>
            <w:tr w:rsidR="009907C2" w14:paraId="4D4443C1" w14:textId="77777777" w:rsidTr="00FC72CC">
              <w:tc>
                <w:tcPr>
                  <w:tcW w:w="2677" w:type="dxa"/>
                </w:tcPr>
                <w:p w14:paraId="7C61B91F" w14:textId="77777777" w:rsidR="009907C2" w:rsidRDefault="009907C2" w:rsidP="009907C2">
                  <w:pPr>
                    <w:rPr>
                      <w:rFonts w:ascii="Arial" w:hAnsi="Arial" w:cs="Arial"/>
                      <w:sz w:val="18"/>
                      <w:szCs w:val="18"/>
                    </w:rPr>
                  </w:pPr>
                  <w:r>
                    <w:rPr>
                      <w:rFonts w:ascii="Arial" w:hAnsi="Arial" w:cs="Arial"/>
                      <w:sz w:val="18"/>
                      <w:szCs w:val="18"/>
                    </w:rPr>
                    <w:t>Complement of information</w:t>
                  </w:r>
                </w:p>
              </w:tc>
              <w:tc>
                <w:tcPr>
                  <w:tcW w:w="450" w:type="dxa"/>
                </w:tcPr>
                <w:p w14:paraId="4C07C855" w14:textId="77777777" w:rsidR="009907C2" w:rsidRDefault="009907C2" w:rsidP="009907C2">
                  <w:pPr>
                    <w:rPr>
                      <w:rFonts w:ascii="Arial" w:hAnsi="Arial" w:cs="Arial"/>
                      <w:sz w:val="18"/>
                      <w:szCs w:val="18"/>
                    </w:rPr>
                  </w:pPr>
                  <w:r>
                    <w:rPr>
                      <w:rFonts w:ascii="Arial" w:hAnsi="Arial" w:cs="Arial"/>
                      <w:sz w:val="18"/>
                      <w:szCs w:val="18"/>
                    </w:rPr>
                    <w:t>O</w:t>
                  </w:r>
                </w:p>
              </w:tc>
              <w:tc>
                <w:tcPr>
                  <w:tcW w:w="900" w:type="dxa"/>
                </w:tcPr>
                <w:p w14:paraId="619D3846" w14:textId="77777777" w:rsidR="009907C2" w:rsidRDefault="009907C2" w:rsidP="009907C2">
                  <w:pPr>
                    <w:rPr>
                      <w:rFonts w:ascii="Arial" w:hAnsi="Arial" w:cs="Arial"/>
                      <w:sz w:val="18"/>
                      <w:szCs w:val="18"/>
                    </w:rPr>
                  </w:pPr>
                  <w:r>
                    <w:rPr>
                      <w:rFonts w:ascii="Arial" w:hAnsi="Arial" w:cs="Arial"/>
                      <w:sz w:val="18"/>
                      <w:szCs w:val="18"/>
                    </w:rPr>
                    <w:t>an..35</w:t>
                  </w:r>
                </w:p>
              </w:tc>
              <w:tc>
                <w:tcPr>
                  <w:tcW w:w="990" w:type="dxa"/>
                </w:tcPr>
                <w:p w14:paraId="6784B5A3" w14:textId="77777777" w:rsidR="009907C2" w:rsidRDefault="009907C2" w:rsidP="009907C2">
                  <w:pPr>
                    <w:rPr>
                      <w:rFonts w:ascii="Arial" w:hAnsi="Arial" w:cs="Arial"/>
                      <w:sz w:val="18"/>
                      <w:szCs w:val="18"/>
                    </w:rPr>
                  </w:pPr>
                </w:p>
              </w:tc>
              <w:tc>
                <w:tcPr>
                  <w:tcW w:w="4363" w:type="dxa"/>
                </w:tcPr>
                <w:p w14:paraId="693910BE" w14:textId="77777777" w:rsidR="009907C2" w:rsidRDefault="009907C2" w:rsidP="009907C2">
                  <w:pPr>
                    <w:rPr>
                      <w:rFonts w:ascii="Arial" w:hAnsi="Arial" w:cs="Arial"/>
                      <w:sz w:val="18"/>
                      <w:szCs w:val="18"/>
                    </w:rPr>
                  </w:pPr>
                </w:p>
              </w:tc>
            </w:tr>
          </w:tbl>
          <w:p w14:paraId="0157CBB3" w14:textId="5754818C" w:rsidR="00666458" w:rsidRDefault="00256881" w:rsidP="00684DE2">
            <w:pPr>
              <w:rPr>
                <w:sz w:val="22"/>
                <w:szCs w:val="22"/>
              </w:rPr>
            </w:pPr>
            <w:r>
              <w:rPr>
                <w:sz w:val="22"/>
                <w:szCs w:val="22"/>
              </w:rPr>
              <w:t xml:space="preserve">  </w:t>
            </w:r>
            <w:r>
              <w:rPr>
                <w:rFonts w:ascii="Arial" w:hAnsi="Arial" w:cs="Arial"/>
                <w:b/>
                <w:bCs/>
                <w:sz w:val="18"/>
                <w:szCs w:val="18"/>
              </w:rPr>
              <w:t>(…)</w:t>
            </w:r>
          </w:p>
          <w:p w14:paraId="073EE04F" w14:textId="60323BA5" w:rsidR="00B2154A" w:rsidRDefault="00B2154A" w:rsidP="00684DE2">
            <w:pPr>
              <w:rPr>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62"/>
              <w:gridCol w:w="540"/>
              <w:gridCol w:w="725"/>
              <w:gridCol w:w="990"/>
              <w:gridCol w:w="4363"/>
            </w:tblGrid>
            <w:tr w:rsidR="007F14A5" w14:paraId="44B19820" w14:textId="77777777" w:rsidTr="00533C82">
              <w:tc>
                <w:tcPr>
                  <w:tcW w:w="2762" w:type="dxa"/>
                </w:tcPr>
                <w:p w14:paraId="29142420" w14:textId="0FA908A3" w:rsidR="007F14A5" w:rsidRPr="00546877" w:rsidRDefault="007F14A5" w:rsidP="007F14A5">
                  <w:pPr>
                    <w:rPr>
                      <w:rFonts w:ascii="Arial" w:hAnsi="Arial" w:cs="Arial"/>
                      <w:b/>
                      <w:bCs/>
                      <w:sz w:val="18"/>
                      <w:szCs w:val="18"/>
                    </w:rPr>
                  </w:pPr>
                  <w:r w:rsidRPr="00546877">
                    <w:rPr>
                      <w:rFonts w:ascii="Arial" w:hAnsi="Arial" w:cs="Arial"/>
                      <w:b/>
                      <w:bCs/>
                      <w:sz w:val="18"/>
                      <w:szCs w:val="18"/>
                    </w:rPr>
                    <w:t>CONSIGNMENT</w:t>
                  </w:r>
                  <w:r>
                    <w:rPr>
                      <w:rFonts w:ascii="Arial" w:hAnsi="Arial" w:cs="Arial"/>
                      <w:b/>
                      <w:bCs/>
                      <w:sz w:val="18"/>
                      <w:szCs w:val="18"/>
                    </w:rPr>
                    <w:t xml:space="preserve"> ITEM</w:t>
                  </w:r>
                </w:p>
              </w:tc>
              <w:tc>
                <w:tcPr>
                  <w:tcW w:w="540" w:type="dxa"/>
                </w:tcPr>
                <w:p w14:paraId="04BA986D" w14:textId="77777777" w:rsidR="007F14A5" w:rsidRDefault="007F14A5" w:rsidP="007F14A5">
                  <w:pPr>
                    <w:rPr>
                      <w:rFonts w:ascii="Arial" w:hAnsi="Arial" w:cs="Arial"/>
                      <w:sz w:val="18"/>
                      <w:szCs w:val="18"/>
                    </w:rPr>
                  </w:pPr>
                </w:p>
              </w:tc>
              <w:tc>
                <w:tcPr>
                  <w:tcW w:w="725" w:type="dxa"/>
                </w:tcPr>
                <w:p w14:paraId="057634F0" w14:textId="77777777" w:rsidR="007F14A5" w:rsidRDefault="007F14A5" w:rsidP="007F14A5">
                  <w:pPr>
                    <w:rPr>
                      <w:rFonts w:ascii="Arial" w:hAnsi="Arial" w:cs="Arial"/>
                      <w:sz w:val="18"/>
                      <w:szCs w:val="18"/>
                    </w:rPr>
                  </w:pPr>
                </w:p>
              </w:tc>
              <w:tc>
                <w:tcPr>
                  <w:tcW w:w="990" w:type="dxa"/>
                </w:tcPr>
                <w:p w14:paraId="22D99C87" w14:textId="77777777" w:rsidR="007F14A5" w:rsidRDefault="007F14A5" w:rsidP="007F14A5">
                  <w:pPr>
                    <w:rPr>
                      <w:rFonts w:ascii="Arial" w:hAnsi="Arial" w:cs="Arial"/>
                      <w:sz w:val="18"/>
                      <w:szCs w:val="18"/>
                    </w:rPr>
                  </w:pPr>
                </w:p>
              </w:tc>
              <w:tc>
                <w:tcPr>
                  <w:tcW w:w="4363" w:type="dxa"/>
                </w:tcPr>
                <w:p w14:paraId="1156A982" w14:textId="77777777" w:rsidR="007F14A5" w:rsidRPr="000F2DB5" w:rsidRDefault="007F14A5" w:rsidP="007F14A5">
                  <w:pPr>
                    <w:rPr>
                      <w:rFonts w:ascii="Arial" w:hAnsi="Arial" w:cs="Arial"/>
                      <w:sz w:val="18"/>
                      <w:szCs w:val="18"/>
                    </w:rPr>
                  </w:pPr>
                </w:p>
              </w:tc>
            </w:tr>
            <w:tr w:rsidR="007F14A5" w14:paraId="3530CA27" w14:textId="77777777" w:rsidTr="00533C82">
              <w:tc>
                <w:tcPr>
                  <w:tcW w:w="2762" w:type="dxa"/>
                </w:tcPr>
                <w:p w14:paraId="6C25CA6E" w14:textId="2F3814EF" w:rsidR="007F14A5" w:rsidRPr="00546877" w:rsidRDefault="00256881" w:rsidP="007F14A5">
                  <w:pPr>
                    <w:rPr>
                      <w:rFonts w:ascii="Arial" w:hAnsi="Arial" w:cs="Arial"/>
                      <w:b/>
                      <w:bCs/>
                      <w:sz w:val="18"/>
                      <w:szCs w:val="18"/>
                    </w:rPr>
                  </w:pPr>
                  <w:r>
                    <w:rPr>
                      <w:rFonts w:ascii="Arial" w:hAnsi="Arial" w:cs="Arial"/>
                      <w:b/>
                      <w:bCs/>
                      <w:sz w:val="18"/>
                      <w:szCs w:val="18"/>
                    </w:rPr>
                    <w:t>(…)</w:t>
                  </w:r>
                </w:p>
              </w:tc>
              <w:tc>
                <w:tcPr>
                  <w:tcW w:w="540" w:type="dxa"/>
                </w:tcPr>
                <w:p w14:paraId="00D3D0C1" w14:textId="77777777" w:rsidR="007F14A5" w:rsidRDefault="007F14A5" w:rsidP="007F14A5">
                  <w:pPr>
                    <w:rPr>
                      <w:rFonts w:ascii="Arial" w:hAnsi="Arial" w:cs="Arial"/>
                      <w:sz w:val="18"/>
                      <w:szCs w:val="18"/>
                    </w:rPr>
                  </w:pPr>
                </w:p>
              </w:tc>
              <w:tc>
                <w:tcPr>
                  <w:tcW w:w="725" w:type="dxa"/>
                </w:tcPr>
                <w:p w14:paraId="58FC3A14" w14:textId="77777777" w:rsidR="007F14A5" w:rsidRDefault="007F14A5" w:rsidP="007F14A5">
                  <w:pPr>
                    <w:rPr>
                      <w:rFonts w:ascii="Arial" w:hAnsi="Arial" w:cs="Arial"/>
                      <w:sz w:val="18"/>
                      <w:szCs w:val="18"/>
                    </w:rPr>
                  </w:pPr>
                </w:p>
              </w:tc>
              <w:tc>
                <w:tcPr>
                  <w:tcW w:w="990" w:type="dxa"/>
                </w:tcPr>
                <w:p w14:paraId="5F4CF36C" w14:textId="77777777" w:rsidR="007F14A5" w:rsidRDefault="007F14A5" w:rsidP="007F14A5">
                  <w:pPr>
                    <w:rPr>
                      <w:rFonts w:ascii="Arial" w:hAnsi="Arial" w:cs="Arial"/>
                      <w:sz w:val="18"/>
                      <w:szCs w:val="18"/>
                    </w:rPr>
                  </w:pPr>
                </w:p>
              </w:tc>
              <w:tc>
                <w:tcPr>
                  <w:tcW w:w="4363" w:type="dxa"/>
                </w:tcPr>
                <w:p w14:paraId="26235997" w14:textId="77777777" w:rsidR="007F14A5" w:rsidRPr="000F2DB5" w:rsidRDefault="007F14A5" w:rsidP="007F14A5">
                  <w:pPr>
                    <w:rPr>
                      <w:rFonts w:ascii="Arial" w:hAnsi="Arial" w:cs="Arial"/>
                      <w:sz w:val="18"/>
                      <w:szCs w:val="18"/>
                    </w:rPr>
                  </w:pPr>
                </w:p>
              </w:tc>
            </w:tr>
            <w:tr w:rsidR="007F14A5" w14:paraId="31D26533" w14:textId="77777777" w:rsidTr="00533C82">
              <w:tc>
                <w:tcPr>
                  <w:tcW w:w="2762" w:type="dxa"/>
                </w:tcPr>
                <w:p w14:paraId="2BC7FAE8" w14:textId="77777777" w:rsidR="007F14A5" w:rsidRPr="00546877" w:rsidRDefault="007F14A5" w:rsidP="007F14A5">
                  <w:pPr>
                    <w:rPr>
                      <w:rFonts w:ascii="Arial" w:hAnsi="Arial" w:cs="Arial"/>
                      <w:b/>
                      <w:bCs/>
                      <w:sz w:val="18"/>
                      <w:szCs w:val="18"/>
                    </w:rPr>
                  </w:pPr>
                  <w:r w:rsidRPr="00546877">
                    <w:rPr>
                      <w:rFonts w:ascii="Arial" w:hAnsi="Arial" w:cs="Arial"/>
                      <w:b/>
                      <w:bCs/>
                      <w:sz w:val="18"/>
                      <w:szCs w:val="18"/>
                    </w:rPr>
                    <w:t>PREVIOUS DOCUMENT</w:t>
                  </w:r>
                </w:p>
              </w:tc>
              <w:tc>
                <w:tcPr>
                  <w:tcW w:w="540" w:type="dxa"/>
                </w:tcPr>
                <w:p w14:paraId="31F16DB9" w14:textId="77777777" w:rsidR="007F14A5" w:rsidRDefault="007F14A5" w:rsidP="007F14A5">
                  <w:pPr>
                    <w:rPr>
                      <w:rFonts w:ascii="Arial" w:hAnsi="Arial" w:cs="Arial"/>
                      <w:sz w:val="18"/>
                      <w:szCs w:val="18"/>
                    </w:rPr>
                  </w:pPr>
                </w:p>
              </w:tc>
              <w:tc>
                <w:tcPr>
                  <w:tcW w:w="725" w:type="dxa"/>
                </w:tcPr>
                <w:p w14:paraId="160B2B13" w14:textId="77777777" w:rsidR="007F14A5" w:rsidRDefault="007F14A5" w:rsidP="007F14A5">
                  <w:pPr>
                    <w:rPr>
                      <w:rFonts w:ascii="Arial" w:hAnsi="Arial" w:cs="Arial"/>
                      <w:sz w:val="18"/>
                      <w:szCs w:val="18"/>
                    </w:rPr>
                  </w:pPr>
                </w:p>
              </w:tc>
              <w:tc>
                <w:tcPr>
                  <w:tcW w:w="990" w:type="dxa"/>
                </w:tcPr>
                <w:p w14:paraId="45803BB6" w14:textId="77777777" w:rsidR="007F14A5" w:rsidRDefault="007F14A5" w:rsidP="007F14A5">
                  <w:pPr>
                    <w:rPr>
                      <w:rFonts w:ascii="Arial" w:hAnsi="Arial" w:cs="Arial"/>
                      <w:sz w:val="18"/>
                      <w:szCs w:val="18"/>
                    </w:rPr>
                  </w:pPr>
                </w:p>
              </w:tc>
              <w:tc>
                <w:tcPr>
                  <w:tcW w:w="4363" w:type="dxa"/>
                </w:tcPr>
                <w:p w14:paraId="637F9DB7" w14:textId="77777777" w:rsidR="007F14A5" w:rsidRPr="000F2DB5" w:rsidRDefault="007F14A5" w:rsidP="007F14A5">
                  <w:pPr>
                    <w:rPr>
                      <w:rFonts w:ascii="Arial" w:hAnsi="Arial" w:cs="Arial"/>
                      <w:sz w:val="18"/>
                      <w:szCs w:val="18"/>
                    </w:rPr>
                  </w:pPr>
                </w:p>
              </w:tc>
            </w:tr>
            <w:tr w:rsidR="007F14A5" w14:paraId="5E60E48E" w14:textId="77777777" w:rsidTr="00533C82">
              <w:tc>
                <w:tcPr>
                  <w:tcW w:w="2762" w:type="dxa"/>
                </w:tcPr>
                <w:p w14:paraId="6F8128B2" w14:textId="77777777" w:rsidR="007F14A5" w:rsidRDefault="007F14A5" w:rsidP="007F14A5">
                  <w:pPr>
                    <w:rPr>
                      <w:rFonts w:ascii="Arial" w:hAnsi="Arial" w:cs="Arial"/>
                      <w:sz w:val="18"/>
                      <w:szCs w:val="18"/>
                    </w:rPr>
                  </w:pPr>
                  <w:r>
                    <w:rPr>
                      <w:rFonts w:ascii="Arial" w:hAnsi="Arial" w:cs="Arial"/>
                      <w:sz w:val="18"/>
                      <w:szCs w:val="18"/>
                    </w:rPr>
                    <w:t>Sequence number</w:t>
                  </w:r>
                </w:p>
              </w:tc>
              <w:tc>
                <w:tcPr>
                  <w:tcW w:w="540" w:type="dxa"/>
                </w:tcPr>
                <w:p w14:paraId="49032654" w14:textId="77777777" w:rsidR="007F14A5" w:rsidRDefault="007F14A5" w:rsidP="007F14A5">
                  <w:pPr>
                    <w:rPr>
                      <w:rFonts w:ascii="Arial" w:hAnsi="Arial" w:cs="Arial"/>
                      <w:sz w:val="18"/>
                      <w:szCs w:val="18"/>
                    </w:rPr>
                  </w:pPr>
                  <w:r>
                    <w:rPr>
                      <w:rFonts w:ascii="Arial" w:hAnsi="Arial" w:cs="Arial"/>
                      <w:sz w:val="18"/>
                      <w:szCs w:val="18"/>
                    </w:rPr>
                    <w:t>R</w:t>
                  </w:r>
                </w:p>
              </w:tc>
              <w:tc>
                <w:tcPr>
                  <w:tcW w:w="725" w:type="dxa"/>
                </w:tcPr>
                <w:p w14:paraId="18E2537D" w14:textId="77777777" w:rsidR="007F14A5" w:rsidRDefault="007F14A5" w:rsidP="007F14A5">
                  <w:pPr>
                    <w:rPr>
                      <w:rFonts w:ascii="Arial" w:hAnsi="Arial" w:cs="Arial"/>
                      <w:sz w:val="18"/>
                      <w:szCs w:val="18"/>
                    </w:rPr>
                  </w:pPr>
                  <w:r>
                    <w:rPr>
                      <w:rFonts w:ascii="Arial" w:hAnsi="Arial" w:cs="Arial"/>
                      <w:sz w:val="18"/>
                      <w:szCs w:val="18"/>
                    </w:rPr>
                    <w:t>n..5</w:t>
                  </w:r>
                </w:p>
              </w:tc>
              <w:tc>
                <w:tcPr>
                  <w:tcW w:w="990" w:type="dxa"/>
                </w:tcPr>
                <w:p w14:paraId="3DA99643" w14:textId="77777777" w:rsidR="007F14A5" w:rsidRDefault="007F14A5" w:rsidP="007F14A5">
                  <w:pPr>
                    <w:rPr>
                      <w:rFonts w:ascii="Arial" w:hAnsi="Arial" w:cs="Arial"/>
                      <w:sz w:val="18"/>
                      <w:szCs w:val="18"/>
                    </w:rPr>
                  </w:pPr>
                </w:p>
              </w:tc>
              <w:tc>
                <w:tcPr>
                  <w:tcW w:w="4363" w:type="dxa"/>
                </w:tcPr>
                <w:p w14:paraId="2DF6567E" w14:textId="77777777" w:rsidR="007F14A5" w:rsidRPr="000F2DB5" w:rsidRDefault="007F14A5" w:rsidP="007F14A5">
                  <w:pPr>
                    <w:rPr>
                      <w:rFonts w:ascii="Arial" w:hAnsi="Arial" w:cs="Arial"/>
                      <w:sz w:val="18"/>
                      <w:szCs w:val="18"/>
                    </w:rPr>
                  </w:pPr>
                  <w:r w:rsidRPr="000F2DB5">
                    <w:rPr>
                      <w:rFonts w:ascii="Arial" w:hAnsi="Arial" w:cs="Arial"/>
                      <w:sz w:val="18"/>
                      <w:szCs w:val="18"/>
                    </w:rPr>
                    <w:t>R0987</w:t>
                  </w:r>
                </w:p>
              </w:tc>
            </w:tr>
            <w:tr w:rsidR="007F14A5" w14:paraId="5EE50D2C" w14:textId="77777777" w:rsidTr="00533C82">
              <w:tc>
                <w:tcPr>
                  <w:tcW w:w="2762" w:type="dxa"/>
                </w:tcPr>
                <w:p w14:paraId="462D120C" w14:textId="77777777" w:rsidR="007F14A5" w:rsidRDefault="007F14A5" w:rsidP="007F14A5">
                  <w:pPr>
                    <w:rPr>
                      <w:rFonts w:ascii="Arial" w:hAnsi="Arial" w:cs="Arial"/>
                      <w:sz w:val="18"/>
                      <w:szCs w:val="18"/>
                    </w:rPr>
                  </w:pPr>
                  <w:r>
                    <w:rPr>
                      <w:rFonts w:ascii="Arial" w:hAnsi="Arial" w:cs="Arial"/>
                      <w:sz w:val="18"/>
                      <w:szCs w:val="18"/>
                    </w:rPr>
                    <w:t>Type</w:t>
                  </w:r>
                </w:p>
              </w:tc>
              <w:tc>
                <w:tcPr>
                  <w:tcW w:w="540" w:type="dxa"/>
                </w:tcPr>
                <w:p w14:paraId="4A1A36DE" w14:textId="77777777" w:rsidR="007F14A5" w:rsidRDefault="007F14A5" w:rsidP="007F14A5">
                  <w:pPr>
                    <w:rPr>
                      <w:rFonts w:ascii="Arial" w:hAnsi="Arial" w:cs="Arial"/>
                      <w:sz w:val="18"/>
                      <w:szCs w:val="18"/>
                    </w:rPr>
                  </w:pPr>
                  <w:r>
                    <w:rPr>
                      <w:rFonts w:ascii="Arial" w:hAnsi="Arial" w:cs="Arial"/>
                      <w:sz w:val="18"/>
                      <w:szCs w:val="18"/>
                    </w:rPr>
                    <w:t>R</w:t>
                  </w:r>
                </w:p>
              </w:tc>
              <w:tc>
                <w:tcPr>
                  <w:tcW w:w="725" w:type="dxa"/>
                </w:tcPr>
                <w:p w14:paraId="6AB7BAB0" w14:textId="77777777" w:rsidR="007F14A5" w:rsidRDefault="007F14A5" w:rsidP="007F14A5">
                  <w:pPr>
                    <w:rPr>
                      <w:rFonts w:ascii="Arial" w:hAnsi="Arial" w:cs="Arial"/>
                      <w:sz w:val="18"/>
                      <w:szCs w:val="18"/>
                    </w:rPr>
                  </w:pPr>
                  <w:r>
                    <w:rPr>
                      <w:rFonts w:ascii="Arial" w:hAnsi="Arial" w:cs="Arial"/>
                      <w:sz w:val="18"/>
                      <w:szCs w:val="18"/>
                    </w:rPr>
                    <w:t>an4</w:t>
                  </w:r>
                </w:p>
              </w:tc>
              <w:tc>
                <w:tcPr>
                  <w:tcW w:w="990" w:type="dxa"/>
                </w:tcPr>
                <w:p w14:paraId="2581DC30" w14:textId="0E5CCF81" w:rsidR="007F14A5" w:rsidRDefault="007F14A5" w:rsidP="007F14A5">
                  <w:pPr>
                    <w:rPr>
                      <w:rFonts w:ascii="Arial" w:hAnsi="Arial" w:cs="Arial"/>
                      <w:sz w:val="18"/>
                      <w:szCs w:val="18"/>
                    </w:rPr>
                  </w:pPr>
                  <w:r>
                    <w:rPr>
                      <w:rFonts w:ascii="Arial" w:hAnsi="Arial" w:cs="Arial"/>
                      <w:sz w:val="18"/>
                      <w:szCs w:val="18"/>
                    </w:rPr>
                    <w:t>CL2</w:t>
                  </w:r>
                  <w:r w:rsidR="001566F7">
                    <w:rPr>
                      <w:rFonts w:ascii="Arial" w:hAnsi="Arial" w:cs="Arial"/>
                      <w:sz w:val="18"/>
                      <w:szCs w:val="18"/>
                    </w:rPr>
                    <w:t>14</w:t>
                  </w:r>
                </w:p>
              </w:tc>
              <w:tc>
                <w:tcPr>
                  <w:tcW w:w="4363" w:type="dxa"/>
                </w:tcPr>
                <w:p w14:paraId="0948C735" w14:textId="77777777" w:rsidR="007F14A5" w:rsidRPr="000F2DB5" w:rsidRDefault="001566F7" w:rsidP="007F14A5">
                  <w:pPr>
                    <w:rPr>
                      <w:rFonts w:ascii="Arial" w:hAnsi="Arial" w:cs="Arial"/>
                      <w:sz w:val="18"/>
                      <w:szCs w:val="18"/>
                    </w:rPr>
                  </w:pPr>
                  <w:r w:rsidRPr="000F2DB5">
                    <w:rPr>
                      <w:rFonts w:ascii="Arial" w:hAnsi="Arial" w:cs="Arial"/>
                      <w:sz w:val="18"/>
                      <w:szCs w:val="18"/>
                    </w:rPr>
                    <w:t>G0057</w:t>
                  </w:r>
                </w:p>
                <w:p w14:paraId="40766384" w14:textId="77777777" w:rsidR="001566F7" w:rsidRDefault="001566F7" w:rsidP="007F14A5">
                  <w:pPr>
                    <w:rPr>
                      <w:rFonts w:ascii="Arial" w:hAnsi="Arial" w:cs="Arial"/>
                      <w:sz w:val="18"/>
                      <w:szCs w:val="18"/>
                    </w:rPr>
                  </w:pPr>
                  <w:r w:rsidRPr="000F2DB5">
                    <w:rPr>
                      <w:rFonts w:ascii="Arial" w:hAnsi="Arial" w:cs="Arial"/>
                      <w:sz w:val="18"/>
                      <w:szCs w:val="18"/>
                    </w:rPr>
                    <w:t>R0020</w:t>
                  </w:r>
                </w:p>
                <w:p w14:paraId="01E8E6A6" w14:textId="5FB85B1D" w:rsidR="00D53B5E" w:rsidRPr="00D53B5E" w:rsidRDefault="00D53B5E" w:rsidP="007F14A5">
                  <w:pPr>
                    <w:rPr>
                      <w:rFonts w:ascii="Arial" w:hAnsi="Arial" w:cs="Arial"/>
                      <w:b/>
                      <w:bCs/>
                      <w:sz w:val="18"/>
                      <w:szCs w:val="18"/>
                    </w:rPr>
                  </w:pPr>
                  <w:r w:rsidRPr="009C5C4F">
                    <w:rPr>
                      <w:rFonts w:ascii="Arial" w:hAnsi="Arial" w:cs="Arial"/>
                      <w:b/>
                      <w:bCs/>
                      <w:sz w:val="18"/>
                      <w:szCs w:val="18"/>
                      <w:highlight w:val="yellow"/>
                    </w:rPr>
                    <w:t>G0</w:t>
                  </w:r>
                  <w:r w:rsidR="009C5C4F" w:rsidRPr="009C5C4F">
                    <w:rPr>
                      <w:rFonts w:ascii="Arial" w:hAnsi="Arial" w:cs="Arial"/>
                      <w:b/>
                      <w:bCs/>
                      <w:sz w:val="18"/>
                      <w:szCs w:val="18"/>
                      <w:highlight w:val="yellow"/>
                    </w:rPr>
                    <w:t>991</w:t>
                  </w:r>
                </w:p>
              </w:tc>
            </w:tr>
            <w:tr w:rsidR="007F14A5" w14:paraId="4425B095" w14:textId="77777777" w:rsidTr="00533C82">
              <w:tc>
                <w:tcPr>
                  <w:tcW w:w="2762" w:type="dxa"/>
                </w:tcPr>
                <w:p w14:paraId="14374AE6" w14:textId="77777777" w:rsidR="007F14A5" w:rsidRDefault="007F14A5" w:rsidP="007F14A5">
                  <w:pPr>
                    <w:rPr>
                      <w:rFonts w:ascii="Arial" w:hAnsi="Arial" w:cs="Arial"/>
                      <w:sz w:val="18"/>
                      <w:szCs w:val="18"/>
                    </w:rPr>
                  </w:pPr>
                  <w:r>
                    <w:rPr>
                      <w:rFonts w:ascii="Arial" w:hAnsi="Arial" w:cs="Arial"/>
                      <w:sz w:val="18"/>
                      <w:szCs w:val="18"/>
                    </w:rPr>
                    <w:t>Reference number</w:t>
                  </w:r>
                </w:p>
              </w:tc>
              <w:tc>
                <w:tcPr>
                  <w:tcW w:w="540" w:type="dxa"/>
                </w:tcPr>
                <w:p w14:paraId="284111FA" w14:textId="77777777" w:rsidR="007F14A5" w:rsidRDefault="007F14A5" w:rsidP="007F14A5">
                  <w:pPr>
                    <w:rPr>
                      <w:rFonts w:ascii="Arial" w:hAnsi="Arial" w:cs="Arial"/>
                      <w:sz w:val="18"/>
                      <w:szCs w:val="18"/>
                    </w:rPr>
                  </w:pPr>
                  <w:r>
                    <w:rPr>
                      <w:rFonts w:ascii="Arial" w:hAnsi="Arial" w:cs="Arial"/>
                      <w:sz w:val="18"/>
                      <w:szCs w:val="18"/>
                    </w:rPr>
                    <w:t>R</w:t>
                  </w:r>
                </w:p>
              </w:tc>
              <w:tc>
                <w:tcPr>
                  <w:tcW w:w="725" w:type="dxa"/>
                </w:tcPr>
                <w:p w14:paraId="635B750A" w14:textId="77777777" w:rsidR="007F14A5" w:rsidRDefault="007F14A5" w:rsidP="007F14A5">
                  <w:pPr>
                    <w:rPr>
                      <w:rFonts w:ascii="Arial" w:hAnsi="Arial" w:cs="Arial"/>
                      <w:sz w:val="18"/>
                      <w:szCs w:val="18"/>
                    </w:rPr>
                  </w:pPr>
                  <w:r>
                    <w:rPr>
                      <w:rFonts w:ascii="Arial" w:hAnsi="Arial" w:cs="Arial"/>
                      <w:sz w:val="18"/>
                      <w:szCs w:val="18"/>
                    </w:rPr>
                    <w:t>an..70</w:t>
                  </w:r>
                </w:p>
              </w:tc>
              <w:tc>
                <w:tcPr>
                  <w:tcW w:w="990" w:type="dxa"/>
                </w:tcPr>
                <w:p w14:paraId="46A5FCF0" w14:textId="77777777" w:rsidR="007F14A5" w:rsidRDefault="007F14A5" w:rsidP="007F14A5">
                  <w:pPr>
                    <w:rPr>
                      <w:rFonts w:ascii="Arial" w:hAnsi="Arial" w:cs="Arial"/>
                      <w:sz w:val="18"/>
                      <w:szCs w:val="18"/>
                    </w:rPr>
                  </w:pPr>
                </w:p>
              </w:tc>
              <w:tc>
                <w:tcPr>
                  <w:tcW w:w="4363" w:type="dxa"/>
                </w:tcPr>
                <w:p w14:paraId="39601D2E" w14:textId="77777777" w:rsidR="007F14A5" w:rsidRPr="000F2DB5" w:rsidRDefault="00205C14" w:rsidP="007F14A5">
                  <w:pPr>
                    <w:rPr>
                      <w:rFonts w:ascii="Arial" w:hAnsi="Arial" w:cs="Arial"/>
                      <w:sz w:val="18"/>
                      <w:szCs w:val="18"/>
                    </w:rPr>
                  </w:pPr>
                  <w:r w:rsidRPr="000F2DB5">
                    <w:rPr>
                      <w:rFonts w:ascii="Arial" w:hAnsi="Arial" w:cs="Arial"/>
                      <w:sz w:val="18"/>
                      <w:szCs w:val="18"/>
                    </w:rPr>
                    <w:t>E1104</w:t>
                  </w:r>
                </w:p>
                <w:p w14:paraId="68E56A23" w14:textId="72E4A2BF" w:rsidR="00205C14" w:rsidRPr="000F2DB5" w:rsidRDefault="00205C14" w:rsidP="007F14A5">
                  <w:pPr>
                    <w:rPr>
                      <w:rFonts w:ascii="Arial" w:hAnsi="Arial" w:cs="Arial"/>
                      <w:sz w:val="18"/>
                      <w:szCs w:val="18"/>
                    </w:rPr>
                  </w:pPr>
                  <w:r w:rsidRPr="000F2DB5">
                    <w:rPr>
                      <w:rFonts w:ascii="Arial" w:hAnsi="Arial" w:cs="Arial"/>
                      <w:sz w:val="18"/>
                      <w:szCs w:val="18"/>
                    </w:rPr>
                    <w:t>G0321</w:t>
                  </w:r>
                </w:p>
              </w:tc>
            </w:tr>
            <w:tr w:rsidR="00205C14" w14:paraId="61911E80" w14:textId="77777777" w:rsidTr="00533C82">
              <w:tc>
                <w:tcPr>
                  <w:tcW w:w="2762" w:type="dxa"/>
                </w:tcPr>
                <w:p w14:paraId="5A4DE2B9" w14:textId="35E89935" w:rsidR="00205C14" w:rsidRDefault="00205C14" w:rsidP="007F14A5">
                  <w:pPr>
                    <w:rPr>
                      <w:rFonts w:ascii="Arial" w:hAnsi="Arial" w:cs="Arial"/>
                      <w:sz w:val="18"/>
                      <w:szCs w:val="18"/>
                    </w:rPr>
                  </w:pPr>
                  <w:r>
                    <w:rPr>
                      <w:rFonts w:ascii="Arial" w:hAnsi="Arial" w:cs="Arial"/>
                      <w:sz w:val="18"/>
                      <w:szCs w:val="18"/>
                    </w:rPr>
                    <w:t>Goods item number</w:t>
                  </w:r>
                </w:p>
              </w:tc>
              <w:tc>
                <w:tcPr>
                  <w:tcW w:w="540" w:type="dxa"/>
                </w:tcPr>
                <w:p w14:paraId="78FFCB50" w14:textId="374A43C5" w:rsidR="00205C14" w:rsidRDefault="00205C14" w:rsidP="007F14A5">
                  <w:pPr>
                    <w:rPr>
                      <w:rFonts w:ascii="Arial" w:hAnsi="Arial" w:cs="Arial"/>
                      <w:sz w:val="18"/>
                      <w:szCs w:val="18"/>
                    </w:rPr>
                  </w:pPr>
                  <w:r>
                    <w:rPr>
                      <w:rFonts w:ascii="Arial" w:hAnsi="Arial" w:cs="Arial"/>
                      <w:sz w:val="18"/>
                      <w:szCs w:val="18"/>
                    </w:rPr>
                    <w:t>O</w:t>
                  </w:r>
                </w:p>
              </w:tc>
              <w:tc>
                <w:tcPr>
                  <w:tcW w:w="725" w:type="dxa"/>
                </w:tcPr>
                <w:p w14:paraId="0827C2CA" w14:textId="50F9F25E" w:rsidR="00205C14" w:rsidRDefault="000F2DB5" w:rsidP="007F14A5">
                  <w:pPr>
                    <w:rPr>
                      <w:rFonts w:ascii="Arial" w:hAnsi="Arial" w:cs="Arial"/>
                      <w:sz w:val="18"/>
                      <w:szCs w:val="18"/>
                    </w:rPr>
                  </w:pPr>
                  <w:r>
                    <w:rPr>
                      <w:rFonts w:ascii="Arial" w:hAnsi="Arial" w:cs="Arial"/>
                      <w:sz w:val="18"/>
                      <w:szCs w:val="18"/>
                    </w:rPr>
                    <w:t>n..5</w:t>
                  </w:r>
                </w:p>
              </w:tc>
              <w:tc>
                <w:tcPr>
                  <w:tcW w:w="990" w:type="dxa"/>
                </w:tcPr>
                <w:p w14:paraId="78686345" w14:textId="77777777" w:rsidR="00205C14" w:rsidRDefault="00205C14" w:rsidP="007F14A5">
                  <w:pPr>
                    <w:rPr>
                      <w:rFonts w:ascii="Arial" w:hAnsi="Arial" w:cs="Arial"/>
                      <w:sz w:val="18"/>
                      <w:szCs w:val="18"/>
                    </w:rPr>
                  </w:pPr>
                </w:p>
              </w:tc>
              <w:tc>
                <w:tcPr>
                  <w:tcW w:w="4363" w:type="dxa"/>
                </w:tcPr>
                <w:p w14:paraId="57B54E7E" w14:textId="5558FAB3" w:rsidR="00205C14" w:rsidRPr="000F2DB5" w:rsidRDefault="000F2DB5" w:rsidP="007F14A5">
                  <w:pPr>
                    <w:rPr>
                      <w:rFonts w:ascii="Arial" w:hAnsi="Arial" w:cs="Arial"/>
                      <w:sz w:val="18"/>
                      <w:szCs w:val="18"/>
                    </w:rPr>
                  </w:pPr>
                  <w:r w:rsidRPr="000F2DB5">
                    <w:rPr>
                      <w:rFonts w:ascii="Arial" w:hAnsi="Arial" w:cs="Arial"/>
                      <w:sz w:val="18"/>
                      <w:szCs w:val="18"/>
                    </w:rPr>
                    <w:t>G</w:t>
                  </w:r>
                  <w:r>
                    <w:rPr>
                      <w:rFonts w:ascii="Arial" w:hAnsi="Arial" w:cs="Arial"/>
                      <w:sz w:val="18"/>
                      <w:szCs w:val="18"/>
                    </w:rPr>
                    <w:t>0058</w:t>
                  </w:r>
                </w:p>
              </w:tc>
            </w:tr>
            <w:tr w:rsidR="003B07D2" w14:paraId="125E1B1D" w14:textId="77777777" w:rsidTr="00533C82">
              <w:tc>
                <w:tcPr>
                  <w:tcW w:w="2762" w:type="dxa"/>
                </w:tcPr>
                <w:p w14:paraId="2F836311" w14:textId="36BE6EE4" w:rsidR="003B07D2" w:rsidRPr="00FC72CC" w:rsidRDefault="003B07D2" w:rsidP="007F14A5">
                  <w:pPr>
                    <w:rPr>
                      <w:rFonts w:ascii="Arial" w:hAnsi="Arial" w:cs="Arial"/>
                      <w:b/>
                      <w:bCs/>
                      <w:sz w:val="18"/>
                      <w:szCs w:val="18"/>
                    </w:rPr>
                  </w:pPr>
                  <w:r>
                    <w:rPr>
                      <w:rFonts w:ascii="Arial" w:hAnsi="Arial" w:cs="Arial"/>
                      <w:b/>
                      <w:bCs/>
                      <w:sz w:val="18"/>
                      <w:szCs w:val="18"/>
                    </w:rPr>
                    <w:t>(…)</w:t>
                  </w:r>
                </w:p>
              </w:tc>
              <w:tc>
                <w:tcPr>
                  <w:tcW w:w="540" w:type="dxa"/>
                </w:tcPr>
                <w:p w14:paraId="5E7C4AF5" w14:textId="77777777" w:rsidR="003B07D2" w:rsidRDefault="003B07D2" w:rsidP="007F14A5">
                  <w:pPr>
                    <w:rPr>
                      <w:rFonts w:ascii="Arial" w:hAnsi="Arial" w:cs="Arial"/>
                      <w:sz w:val="18"/>
                      <w:szCs w:val="18"/>
                    </w:rPr>
                  </w:pPr>
                </w:p>
              </w:tc>
              <w:tc>
                <w:tcPr>
                  <w:tcW w:w="725" w:type="dxa"/>
                </w:tcPr>
                <w:p w14:paraId="6154734A" w14:textId="77777777" w:rsidR="003B07D2" w:rsidRDefault="003B07D2" w:rsidP="007F14A5">
                  <w:pPr>
                    <w:rPr>
                      <w:rFonts w:ascii="Arial" w:hAnsi="Arial" w:cs="Arial"/>
                      <w:sz w:val="18"/>
                      <w:szCs w:val="18"/>
                    </w:rPr>
                  </w:pPr>
                </w:p>
              </w:tc>
              <w:tc>
                <w:tcPr>
                  <w:tcW w:w="990" w:type="dxa"/>
                </w:tcPr>
                <w:p w14:paraId="7FD7D95C" w14:textId="77777777" w:rsidR="003B07D2" w:rsidRDefault="003B07D2" w:rsidP="007F14A5">
                  <w:pPr>
                    <w:rPr>
                      <w:rFonts w:ascii="Arial" w:hAnsi="Arial" w:cs="Arial"/>
                      <w:sz w:val="18"/>
                      <w:szCs w:val="18"/>
                    </w:rPr>
                  </w:pPr>
                </w:p>
              </w:tc>
              <w:tc>
                <w:tcPr>
                  <w:tcW w:w="4363" w:type="dxa"/>
                </w:tcPr>
                <w:p w14:paraId="16BAABD0" w14:textId="77777777" w:rsidR="003B07D2" w:rsidRPr="000F2DB5" w:rsidRDefault="003B07D2" w:rsidP="007F14A5">
                  <w:pPr>
                    <w:rPr>
                      <w:rFonts w:ascii="Arial" w:hAnsi="Arial" w:cs="Arial"/>
                      <w:sz w:val="18"/>
                      <w:szCs w:val="18"/>
                    </w:rPr>
                  </w:pPr>
                </w:p>
              </w:tc>
            </w:tr>
            <w:tr w:rsidR="00205C14" w14:paraId="76E50AF9" w14:textId="77777777" w:rsidTr="00533C82">
              <w:tc>
                <w:tcPr>
                  <w:tcW w:w="2762" w:type="dxa"/>
                </w:tcPr>
                <w:p w14:paraId="411D224C" w14:textId="7FBDF329" w:rsidR="00205C14" w:rsidRDefault="00205C14" w:rsidP="007F14A5">
                  <w:pPr>
                    <w:rPr>
                      <w:rFonts w:ascii="Arial" w:hAnsi="Arial" w:cs="Arial"/>
                      <w:sz w:val="18"/>
                      <w:szCs w:val="18"/>
                    </w:rPr>
                  </w:pPr>
                </w:p>
              </w:tc>
              <w:tc>
                <w:tcPr>
                  <w:tcW w:w="540" w:type="dxa"/>
                </w:tcPr>
                <w:p w14:paraId="15B98611" w14:textId="352673E4" w:rsidR="00205C14" w:rsidRDefault="00205C14" w:rsidP="007F14A5">
                  <w:pPr>
                    <w:rPr>
                      <w:rFonts w:ascii="Arial" w:hAnsi="Arial" w:cs="Arial"/>
                      <w:sz w:val="18"/>
                      <w:szCs w:val="18"/>
                    </w:rPr>
                  </w:pPr>
                </w:p>
              </w:tc>
              <w:tc>
                <w:tcPr>
                  <w:tcW w:w="725" w:type="dxa"/>
                </w:tcPr>
                <w:p w14:paraId="09590675" w14:textId="1F38BF62" w:rsidR="00205C14" w:rsidRDefault="00205C14" w:rsidP="007F14A5">
                  <w:pPr>
                    <w:rPr>
                      <w:rFonts w:ascii="Arial" w:hAnsi="Arial" w:cs="Arial"/>
                      <w:sz w:val="18"/>
                      <w:szCs w:val="18"/>
                    </w:rPr>
                  </w:pPr>
                </w:p>
              </w:tc>
              <w:tc>
                <w:tcPr>
                  <w:tcW w:w="990" w:type="dxa"/>
                </w:tcPr>
                <w:p w14:paraId="37596689" w14:textId="5F12C600" w:rsidR="00205C14" w:rsidRDefault="00205C14" w:rsidP="007F14A5">
                  <w:pPr>
                    <w:rPr>
                      <w:rFonts w:ascii="Arial" w:hAnsi="Arial" w:cs="Arial"/>
                      <w:sz w:val="18"/>
                      <w:szCs w:val="18"/>
                    </w:rPr>
                  </w:pPr>
                </w:p>
              </w:tc>
              <w:tc>
                <w:tcPr>
                  <w:tcW w:w="4363" w:type="dxa"/>
                </w:tcPr>
                <w:p w14:paraId="7BBF59CD" w14:textId="77777777" w:rsidR="00205C14" w:rsidRPr="000F2DB5" w:rsidRDefault="00205C14" w:rsidP="007F14A5">
                  <w:pPr>
                    <w:rPr>
                      <w:rFonts w:ascii="Arial" w:hAnsi="Arial" w:cs="Arial"/>
                      <w:sz w:val="18"/>
                      <w:szCs w:val="18"/>
                    </w:rPr>
                  </w:pPr>
                </w:p>
              </w:tc>
            </w:tr>
            <w:tr w:rsidR="00205C14" w14:paraId="0392C577" w14:textId="77777777" w:rsidTr="00533C82">
              <w:tc>
                <w:tcPr>
                  <w:tcW w:w="2762" w:type="dxa"/>
                </w:tcPr>
                <w:p w14:paraId="65351EC1" w14:textId="6E42DF10" w:rsidR="00205C14" w:rsidRDefault="00205C14" w:rsidP="007F14A5">
                  <w:pPr>
                    <w:rPr>
                      <w:rFonts w:ascii="Arial" w:hAnsi="Arial" w:cs="Arial"/>
                      <w:sz w:val="18"/>
                      <w:szCs w:val="18"/>
                    </w:rPr>
                  </w:pPr>
                </w:p>
              </w:tc>
              <w:tc>
                <w:tcPr>
                  <w:tcW w:w="540" w:type="dxa"/>
                </w:tcPr>
                <w:p w14:paraId="41E9BDEF" w14:textId="16746CB0" w:rsidR="00205C14" w:rsidRDefault="00205C14" w:rsidP="007F14A5">
                  <w:pPr>
                    <w:rPr>
                      <w:rFonts w:ascii="Arial" w:hAnsi="Arial" w:cs="Arial"/>
                      <w:sz w:val="18"/>
                      <w:szCs w:val="18"/>
                    </w:rPr>
                  </w:pPr>
                </w:p>
              </w:tc>
              <w:tc>
                <w:tcPr>
                  <w:tcW w:w="725" w:type="dxa"/>
                </w:tcPr>
                <w:p w14:paraId="3F286246" w14:textId="0B7A69CB" w:rsidR="00205C14" w:rsidRDefault="00205C14" w:rsidP="007F14A5">
                  <w:pPr>
                    <w:rPr>
                      <w:rFonts w:ascii="Arial" w:hAnsi="Arial" w:cs="Arial"/>
                      <w:sz w:val="18"/>
                      <w:szCs w:val="18"/>
                    </w:rPr>
                  </w:pPr>
                </w:p>
              </w:tc>
              <w:tc>
                <w:tcPr>
                  <w:tcW w:w="990" w:type="dxa"/>
                </w:tcPr>
                <w:p w14:paraId="0B4EF937" w14:textId="77777777" w:rsidR="00205C14" w:rsidRDefault="00205C14" w:rsidP="007F14A5">
                  <w:pPr>
                    <w:rPr>
                      <w:rFonts w:ascii="Arial" w:hAnsi="Arial" w:cs="Arial"/>
                      <w:sz w:val="18"/>
                      <w:szCs w:val="18"/>
                    </w:rPr>
                  </w:pPr>
                </w:p>
              </w:tc>
              <w:tc>
                <w:tcPr>
                  <w:tcW w:w="4363" w:type="dxa"/>
                </w:tcPr>
                <w:p w14:paraId="6FBB6807" w14:textId="77777777" w:rsidR="00205C14" w:rsidRPr="000F2DB5" w:rsidRDefault="00205C14" w:rsidP="007F14A5">
                  <w:pPr>
                    <w:rPr>
                      <w:rFonts w:ascii="Arial" w:hAnsi="Arial" w:cs="Arial"/>
                      <w:sz w:val="18"/>
                      <w:szCs w:val="18"/>
                    </w:rPr>
                  </w:pPr>
                </w:p>
              </w:tc>
            </w:tr>
            <w:tr w:rsidR="000F2DB5" w14:paraId="7613AB55" w14:textId="77777777" w:rsidTr="00533C82">
              <w:tc>
                <w:tcPr>
                  <w:tcW w:w="2762" w:type="dxa"/>
                </w:tcPr>
                <w:p w14:paraId="68125A5A" w14:textId="723939A7" w:rsidR="000F2DB5" w:rsidRDefault="000F2DB5" w:rsidP="007F14A5">
                  <w:pPr>
                    <w:rPr>
                      <w:rFonts w:ascii="Arial" w:hAnsi="Arial" w:cs="Arial"/>
                      <w:sz w:val="18"/>
                      <w:szCs w:val="18"/>
                    </w:rPr>
                  </w:pPr>
                </w:p>
              </w:tc>
              <w:tc>
                <w:tcPr>
                  <w:tcW w:w="540" w:type="dxa"/>
                </w:tcPr>
                <w:p w14:paraId="23211619" w14:textId="1865C29E" w:rsidR="000F2DB5" w:rsidRDefault="000F2DB5" w:rsidP="007F14A5">
                  <w:pPr>
                    <w:rPr>
                      <w:rFonts w:ascii="Arial" w:hAnsi="Arial" w:cs="Arial"/>
                      <w:sz w:val="18"/>
                      <w:szCs w:val="18"/>
                    </w:rPr>
                  </w:pPr>
                </w:p>
              </w:tc>
              <w:tc>
                <w:tcPr>
                  <w:tcW w:w="725" w:type="dxa"/>
                </w:tcPr>
                <w:p w14:paraId="47598A09" w14:textId="12E7E01F" w:rsidR="000F2DB5" w:rsidRDefault="000F2DB5" w:rsidP="007F14A5">
                  <w:pPr>
                    <w:rPr>
                      <w:rFonts w:ascii="Arial" w:hAnsi="Arial" w:cs="Arial"/>
                      <w:sz w:val="18"/>
                      <w:szCs w:val="18"/>
                    </w:rPr>
                  </w:pPr>
                </w:p>
              </w:tc>
              <w:tc>
                <w:tcPr>
                  <w:tcW w:w="990" w:type="dxa"/>
                </w:tcPr>
                <w:p w14:paraId="511143A6" w14:textId="648DCBFE" w:rsidR="000F2DB5" w:rsidRDefault="000F2DB5" w:rsidP="007F14A5">
                  <w:pPr>
                    <w:rPr>
                      <w:rFonts w:ascii="Arial" w:hAnsi="Arial" w:cs="Arial"/>
                      <w:sz w:val="18"/>
                      <w:szCs w:val="18"/>
                    </w:rPr>
                  </w:pPr>
                </w:p>
              </w:tc>
              <w:tc>
                <w:tcPr>
                  <w:tcW w:w="4363" w:type="dxa"/>
                </w:tcPr>
                <w:p w14:paraId="1E5D22FB" w14:textId="2ED7BB19" w:rsidR="000F2DB5" w:rsidRPr="000F2DB5" w:rsidRDefault="000F2DB5" w:rsidP="007F14A5">
                  <w:pPr>
                    <w:rPr>
                      <w:rFonts w:ascii="Arial" w:hAnsi="Arial" w:cs="Arial"/>
                      <w:sz w:val="18"/>
                      <w:szCs w:val="18"/>
                    </w:rPr>
                  </w:pPr>
                </w:p>
              </w:tc>
            </w:tr>
            <w:tr w:rsidR="000F2DB5" w14:paraId="068A6750" w14:textId="77777777" w:rsidTr="00533C82">
              <w:tc>
                <w:tcPr>
                  <w:tcW w:w="2762" w:type="dxa"/>
                </w:tcPr>
                <w:p w14:paraId="3E89D214" w14:textId="2531702C" w:rsidR="000F2DB5" w:rsidRDefault="000F2DB5" w:rsidP="007F14A5">
                  <w:pPr>
                    <w:rPr>
                      <w:rFonts w:ascii="Arial" w:hAnsi="Arial" w:cs="Arial"/>
                      <w:sz w:val="18"/>
                      <w:szCs w:val="18"/>
                    </w:rPr>
                  </w:pPr>
                </w:p>
              </w:tc>
              <w:tc>
                <w:tcPr>
                  <w:tcW w:w="540" w:type="dxa"/>
                </w:tcPr>
                <w:p w14:paraId="484D2880" w14:textId="74A90366" w:rsidR="000F2DB5" w:rsidRDefault="000F2DB5" w:rsidP="007F14A5">
                  <w:pPr>
                    <w:rPr>
                      <w:rFonts w:ascii="Arial" w:hAnsi="Arial" w:cs="Arial"/>
                      <w:sz w:val="18"/>
                      <w:szCs w:val="18"/>
                    </w:rPr>
                  </w:pPr>
                </w:p>
              </w:tc>
              <w:tc>
                <w:tcPr>
                  <w:tcW w:w="725" w:type="dxa"/>
                </w:tcPr>
                <w:p w14:paraId="53178B2B" w14:textId="12F461D5" w:rsidR="000F2DB5" w:rsidRDefault="000F2DB5" w:rsidP="007F14A5">
                  <w:pPr>
                    <w:rPr>
                      <w:rFonts w:ascii="Arial" w:hAnsi="Arial" w:cs="Arial"/>
                      <w:sz w:val="18"/>
                      <w:szCs w:val="18"/>
                    </w:rPr>
                  </w:pPr>
                </w:p>
              </w:tc>
              <w:tc>
                <w:tcPr>
                  <w:tcW w:w="990" w:type="dxa"/>
                </w:tcPr>
                <w:p w14:paraId="4942D433" w14:textId="77777777" w:rsidR="000F2DB5" w:rsidRDefault="000F2DB5" w:rsidP="007F14A5">
                  <w:pPr>
                    <w:rPr>
                      <w:rFonts w:ascii="Arial" w:hAnsi="Arial" w:cs="Arial"/>
                      <w:sz w:val="18"/>
                      <w:szCs w:val="18"/>
                    </w:rPr>
                  </w:pPr>
                </w:p>
              </w:tc>
              <w:tc>
                <w:tcPr>
                  <w:tcW w:w="4363" w:type="dxa"/>
                </w:tcPr>
                <w:p w14:paraId="23D391BB" w14:textId="77777777" w:rsidR="000F2DB5" w:rsidRPr="000F2DB5" w:rsidRDefault="000F2DB5" w:rsidP="007F14A5">
                  <w:pPr>
                    <w:rPr>
                      <w:rFonts w:ascii="Arial" w:hAnsi="Arial" w:cs="Arial"/>
                      <w:sz w:val="18"/>
                      <w:szCs w:val="18"/>
                    </w:rPr>
                  </w:pPr>
                </w:p>
              </w:tc>
            </w:tr>
            <w:tr w:rsidR="007F14A5" w14:paraId="31F97DBA" w14:textId="77777777" w:rsidTr="00533C82">
              <w:tc>
                <w:tcPr>
                  <w:tcW w:w="2762" w:type="dxa"/>
                </w:tcPr>
                <w:p w14:paraId="74F4253C" w14:textId="51031D54" w:rsidR="00256881" w:rsidRDefault="00256881" w:rsidP="007F14A5">
                  <w:pPr>
                    <w:rPr>
                      <w:rFonts w:ascii="Arial" w:hAnsi="Arial" w:cs="Arial"/>
                      <w:sz w:val="18"/>
                      <w:szCs w:val="18"/>
                    </w:rPr>
                  </w:pPr>
                </w:p>
              </w:tc>
              <w:tc>
                <w:tcPr>
                  <w:tcW w:w="540" w:type="dxa"/>
                </w:tcPr>
                <w:p w14:paraId="55455838" w14:textId="7F890723" w:rsidR="007F14A5" w:rsidRDefault="007F14A5" w:rsidP="007F14A5">
                  <w:pPr>
                    <w:rPr>
                      <w:rFonts w:ascii="Arial" w:hAnsi="Arial" w:cs="Arial"/>
                      <w:sz w:val="18"/>
                      <w:szCs w:val="18"/>
                    </w:rPr>
                  </w:pPr>
                </w:p>
              </w:tc>
              <w:tc>
                <w:tcPr>
                  <w:tcW w:w="725" w:type="dxa"/>
                </w:tcPr>
                <w:p w14:paraId="60564C0F" w14:textId="46E3D1EF" w:rsidR="007F14A5" w:rsidRDefault="007F14A5" w:rsidP="007F14A5">
                  <w:pPr>
                    <w:rPr>
                      <w:rFonts w:ascii="Arial" w:hAnsi="Arial" w:cs="Arial"/>
                      <w:sz w:val="18"/>
                      <w:szCs w:val="18"/>
                    </w:rPr>
                  </w:pPr>
                </w:p>
              </w:tc>
              <w:tc>
                <w:tcPr>
                  <w:tcW w:w="990" w:type="dxa"/>
                </w:tcPr>
                <w:p w14:paraId="69B0D4FB" w14:textId="77777777" w:rsidR="007F14A5" w:rsidRDefault="007F14A5" w:rsidP="007F14A5">
                  <w:pPr>
                    <w:rPr>
                      <w:rFonts w:ascii="Arial" w:hAnsi="Arial" w:cs="Arial"/>
                      <w:sz w:val="18"/>
                      <w:szCs w:val="18"/>
                    </w:rPr>
                  </w:pPr>
                </w:p>
              </w:tc>
              <w:tc>
                <w:tcPr>
                  <w:tcW w:w="4363" w:type="dxa"/>
                </w:tcPr>
                <w:p w14:paraId="3FE792DA" w14:textId="2CF9A05B" w:rsidR="007F14A5" w:rsidRPr="000F2DB5" w:rsidRDefault="007F14A5" w:rsidP="007F14A5">
                  <w:pPr>
                    <w:rPr>
                      <w:rFonts w:ascii="Arial" w:hAnsi="Arial" w:cs="Arial"/>
                      <w:sz w:val="18"/>
                      <w:szCs w:val="18"/>
                    </w:rPr>
                  </w:pPr>
                </w:p>
              </w:tc>
            </w:tr>
          </w:tbl>
          <w:p w14:paraId="12DFA6F1" w14:textId="77777777" w:rsidR="007F14A5" w:rsidRPr="00874080" w:rsidRDefault="007F14A5" w:rsidP="00684DE2">
            <w:pPr>
              <w:rPr>
                <w:sz w:val="22"/>
                <w:szCs w:val="22"/>
              </w:rPr>
            </w:pPr>
          </w:p>
          <w:p w14:paraId="5B6457ED" w14:textId="77777777" w:rsidR="00105206" w:rsidRPr="00874080" w:rsidRDefault="00105206" w:rsidP="00105206">
            <w:pPr>
              <w:rPr>
                <w:rFonts w:asciiTheme="minorHAnsi" w:hAnsiTheme="minorHAnsi" w:cs="Arial"/>
                <w:b/>
                <w:bCs/>
                <w:sz w:val="22"/>
                <w:szCs w:val="22"/>
                <w:u w:val="single"/>
                <w:lang w:val="en-US"/>
              </w:rPr>
            </w:pPr>
            <w:r w:rsidRPr="00874080">
              <w:rPr>
                <w:rFonts w:asciiTheme="minorHAnsi" w:hAnsiTheme="minorHAnsi" w:cs="Arial"/>
                <w:b/>
                <w:bCs/>
                <w:sz w:val="22"/>
                <w:szCs w:val="22"/>
                <w:u w:val="single"/>
                <w:lang w:val="en-US"/>
              </w:rPr>
              <w:t>IMPACT ASSESSMENT:</w:t>
            </w:r>
          </w:p>
          <w:p w14:paraId="7138EB03" w14:textId="2287D549" w:rsidR="00A52F4D" w:rsidRPr="00522F6A" w:rsidRDefault="00A52F4D" w:rsidP="00A52F4D">
            <w:pPr>
              <w:rPr>
                <w:rFonts w:asciiTheme="minorHAnsi" w:hAnsiTheme="minorHAnsi" w:cstheme="minorHAnsi"/>
                <w:sz w:val="22"/>
                <w:szCs w:val="22"/>
                <w:lang w:val="en-US"/>
              </w:rPr>
            </w:pPr>
            <w:r w:rsidRPr="00FC72CC">
              <w:rPr>
                <w:rStyle w:val="normaltextrun"/>
                <w:rFonts w:asciiTheme="minorHAnsi" w:hAnsiTheme="minorHAnsi" w:cstheme="minorHAnsi"/>
                <w:color w:val="000000"/>
                <w:sz w:val="22"/>
                <w:szCs w:val="22"/>
                <w:shd w:val="clear" w:color="auto" w:fill="FFFFFF"/>
              </w:rPr>
              <w:t xml:space="preserve">During the Transitional Period (TP), this RFC-Proposal has no impact on Common </w:t>
            </w:r>
            <w:r w:rsidR="007B694E" w:rsidRPr="00FC72CC">
              <w:rPr>
                <w:rStyle w:val="normaltextrun"/>
                <w:rFonts w:asciiTheme="minorHAnsi" w:hAnsiTheme="minorHAnsi" w:cstheme="minorHAnsi"/>
                <w:color w:val="000000"/>
                <w:sz w:val="22"/>
                <w:szCs w:val="22"/>
                <w:shd w:val="clear" w:color="auto" w:fill="FFFFFF"/>
              </w:rPr>
              <w:t>n</w:t>
            </w:r>
            <w:r w:rsidRPr="00FC72CC">
              <w:rPr>
                <w:rStyle w:val="normaltextrun"/>
                <w:rFonts w:asciiTheme="minorHAnsi" w:hAnsiTheme="minorHAnsi" w:cstheme="minorHAnsi"/>
                <w:color w:val="000000"/>
                <w:sz w:val="22"/>
                <w:szCs w:val="22"/>
                <w:shd w:val="clear" w:color="auto" w:fill="FFFFFF"/>
              </w:rPr>
              <w:t xml:space="preserve">or </w:t>
            </w:r>
            <w:r w:rsidR="007B694E" w:rsidRPr="00FC72CC">
              <w:rPr>
                <w:rStyle w:val="normaltextrun"/>
                <w:rFonts w:asciiTheme="minorHAnsi" w:hAnsiTheme="minorHAnsi" w:cstheme="minorHAnsi"/>
                <w:color w:val="000000"/>
                <w:sz w:val="22"/>
                <w:szCs w:val="22"/>
                <w:shd w:val="clear" w:color="auto" w:fill="FFFFFF"/>
              </w:rPr>
              <w:t xml:space="preserve">on </w:t>
            </w:r>
            <w:r w:rsidRPr="00FC72CC">
              <w:rPr>
                <w:rStyle w:val="normaltextrun"/>
                <w:rFonts w:asciiTheme="minorHAnsi" w:hAnsiTheme="minorHAnsi" w:cstheme="minorHAnsi"/>
                <w:color w:val="000000"/>
                <w:sz w:val="22"/>
                <w:szCs w:val="22"/>
                <w:shd w:val="clear" w:color="auto" w:fill="FFFFFF"/>
              </w:rPr>
              <w:t>External Domain message</w:t>
            </w:r>
            <w:r w:rsidR="003471DA" w:rsidRPr="00FC72CC">
              <w:rPr>
                <w:rStyle w:val="normaltextrun"/>
                <w:rFonts w:asciiTheme="minorHAnsi" w:hAnsiTheme="minorHAnsi" w:cstheme="minorHAnsi"/>
                <w:color w:val="000000"/>
                <w:sz w:val="22"/>
                <w:szCs w:val="22"/>
                <w:shd w:val="clear" w:color="auto" w:fill="FFFFFF"/>
              </w:rPr>
              <w:t xml:space="preserve">s since the </w:t>
            </w:r>
            <w:r w:rsidR="00AD5654" w:rsidRPr="00FC72CC">
              <w:rPr>
                <w:rStyle w:val="normaltextrun"/>
                <w:rFonts w:asciiTheme="minorHAnsi" w:hAnsiTheme="minorHAnsi" w:cstheme="minorHAnsi"/>
                <w:color w:val="000000"/>
                <w:sz w:val="22"/>
                <w:szCs w:val="22"/>
                <w:shd w:val="clear" w:color="auto" w:fill="FFFFFF"/>
              </w:rPr>
              <w:t xml:space="preserve">cardinality </w:t>
            </w:r>
            <w:r w:rsidR="003471DA" w:rsidRPr="00FC72CC">
              <w:rPr>
                <w:rStyle w:val="normaltextrun"/>
                <w:rFonts w:asciiTheme="minorHAnsi" w:hAnsiTheme="minorHAnsi" w:cstheme="minorHAnsi"/>
                <w:color w:val="000000"/>
                <w:sz w:val="22"/>
                <w:szCs w:val="22"/>
                <w:shd w:val="clear" w:color="auto" w:fill="FFFFFF"/>
              </w:rPr>
              <w:t xml:space="preserve">is </w:t>
            </w:r>
            <w:r w:rsidR="003471DA" w:rsidRPr="00522F6A">
              <w:rPr>
                <w:rStyle w:val="normaltextrun"/>
                <w:rFonts w:asciiTheme="minorHAnsi" w:hAnsiTheme="minorHAnsi" w:cstheme="minorHAnsi"/>
                <w:color w:val="000000"/>
                <w:sz w:val="22"/>
                <w:szCs w:val="22"/>
                <w:shd w:val="clear" w:color="auto" w:fill="FFFFFF"/>
              </w:rPr>
              <w:t>restricted to ‘1x’ through E1406</w:t>
            </w:r>
            <w:r w:rsidR="001F22DD" w:rsidRPr="00522F6A">
              <w:rPr>
                <w:rStyle w:val="normaltextrun"/>
                <w:rFonts w:asciiTheme="minorHAnsi" w:hAnsiTheme="minorHAnsi" w:cstheme="minorHAnsi"/>
                <w:color w:val="000000"/>
                <w:sz w:val="22"/>
                <w:szCs w:val="22"/>
                <w:shd w:val="clear" w:color="auto" w:fill="FFFFFF"/>
              </w:rPr>
              <w:t>.</w:t>
            </w:r>
            <w:r w:rsidR="00C21AD2" w:rsidRPr="00522F6A">
              <w:rPr>
                <w:rStyle w:val="normaltextrun"/>
                <w:rFonts w:asciiTheme="minorHAnsi" w:hAnsiTheme="minorHAnsi" w:cstheme="minorHAnsi"/>
                <w:color w:val="000000"/>
                <w:sz w:val="22"/>
                <w:szCs w:val="22"/>
                <w:shd w:val="clear" w:color="auto" w:fill="FFFFFF"/>
              </w:rPr>
              <w:t xml:space="preserve"> The proposed change comes into effect </w:t>
            </w:r>
            <w:r w:rsidR="0077036A" w:rsidRPr="00522F6A">
              <w:rPr>
                <w:rStyle w:val="normaltextrun"/>
                <w:rFonts w:asciiTheme="minorHAnsi" w:hAnsiTheme="minorHAnsi" w:cstheme="minorHAnsi"/>
                <w:color w:val="000000"/>
                <w:sz w:val="22"/>
                <w:szCs w:val="22"/>
                <w:shd w:val="clear" w:color="auto" w:fill="FFFFFF"/>
              </w:rPr>
              <w:t xml:space="preserve">from “TPendDate” when the TRT E1406 will be no more restricting the new ‘To Be’ declarations. </w:t>
            </w:r>
            <w:r w:rsidR="00522F6A" w:rsidRPr="00522F6A">
              <w:rPr>
                <w:rStyle w:val="normaltextrun"/>
                <w:rFonts w:ascii="Calibri" w:hAnsi="Calibri" w:cs="Calibri"/>
                <w:color w:val="000000"/>
                <w:sz w:val="22"/>
                <w:szCs w:val="22"/>
                <w:shd w:val="clear" w:color="auto" w:fill="FFFFFF"/>
              </w:rPr>
              <w:t xml:space="preserve">It must be deployed (at any time) </w:t>
            </w:r>
            <w:r w:rsidR="00522F6A" w:rsidRPr="00522F6A">
              <w:rPr>
                <w:rStyle w:val="normaltextrun"/>
                <w:rFonts w:ascii="Calibri" w:hAnsi="Calibri" w:cs="Calibri"/>
                <w:i/>
                <w:iCs/>
                <w:color w:val="000000"/>
                <w:sz w:val="22"/>
                <w:szCs w:val="22"/>
                <w:shd w:val="clear" w:color="auto" w:fill="FFFFFF"/>
              </w:rPr>
              <w:t xml:space="preserve">before or on </w:t>
            </w:r>
            <w:r w:rsidR="00522F6A" w:rsidRPr="00522F6A">
              <w:rPr>
                <w:rStyle w:val="normaltextrun"/>
                <w:rFonts w:ascii="Calibri" w:hAnsi="Calibri" w:cs="Calibri"/>
                <w:color w:val="000000"/>
                <w:sz w:val="22"/>
                <w:szCs w:val="22"/>
                <w:shd w:val="clear" w:color="auto" w:fill="FFFFFF"/>
              </w:rPr>
              <w:t>TPendDate (defined in CS/RD2-PROD CL990, expected to be defined based on the next version of UCC WP as ‘21.01.2025’).</w:t>
            </w:r>
          </w:p>
          <w:p w14:paraId="50BF2B65" w14:textId="3711894D" w:rsidR="002B1CAA" w:rsidRPr="00A52F4D" w:rsidRDefault="002B1CAA" w:rsidP="005E64D2">
            <w:pPr>
              <w:rPr>
                <w:sz w:val="22"/>
                <w:szCs w:val="22"/>
                <w:lang w:val="en-US"/>
              </w:rPr>
            </w:pPr>
          </w:p>
          <w:p w14:paraId="7855BD37" w14:textId="771E9A2E" w:rsidR="00105206" w:rsidRPr="00F05040" w:rsidRDefault="00105206" w:rsidP="00BD2F29">
            <w:pPr>
              <w:pStyle w:val="paragraph"/>
              <w:spacing w:before="0" w:beforeAutospacing="0" w:after="0" w:afterAutospacing="0"/>
              <w:ind w:left="4830" w:hanging="4830"/>
              <w:textAlignment w:val="baseline"/>
              <w:rPr>
                <w:rStyle w:val="normaltextrun"/>
                <w:sz w:val="22"/>
                <w:szCs w:val="22"/>
                <w:lang w:eastAsia="en-US"/>
              </w:rPr>
            </w:pPr>
            <w:r>
              <w:rPr>
                <w:rStyle w:val="normaltextrun"/>
                <w:rFonts w:ascii="Calibri" w:hAnsi="Calibri" w:cs="Calibri"/>
                <w:b/>
                <w:bCs/>
                <w:sz w:val="22"/>
                <w:szCs w:val="22"/>
                <w:lang w:val="en-IE"/>
              </w:rPr>
              <w:t>Proposed</w:t>
            </w:r>
            <w:r>
              <w:rPr>
                <w:rStyle w:val="normaltextrun"/>
                <w:rFonts w:ascii="Calibri" w:hAnsi="Calibri" w:cs="Calibri"/>
                <w:sz w:val="22"/>
                <w:szCs w:val="22"/>
                <w:lang w:val="en-IE"/>
              </w:rPr>
              <w:t xml:space="preserve"> date of applicability in Operations </w:t>
            </w:r>
            <w:r w:rsidRPr="00417500">
              <w:rPr>
                <w:rStyle w:val="normaltextrun"/>
                <w:rFonts w:ascii="Calibri" w:hAnsi="Calibri" w:cs="Calibri"/>
                <w:b/>
                <w:bCs/>
                <w:sz w:val="22"/>
                <w:szCs w:val="22"/>
                <w:lang w:val="en-IE"/>
              </w:rPr>
              <w:t>(</w:t>
            </w:r>
            <w:r w:rsidRPr="00105206">
              <w:rPr>
                <w:rStyle w:val="normaltextrun"/>
                <w:rFonts w:ascii="Calibri" w:hAnsi="Calibri" w:cs="Calibri"/>
                <w:b/>
                <w:bCs/>
                <w:sz w:val="22"/>
                <w:szCs w:val="22"/>
                <w:lang w:val="en-IE"/>
              </w:rPr>
              <w:t>T-Ops)</w:t>
            </w:r>
            <w:r w:rsidRPr="00417500">
              <w:rPr>
                <w:rStyle w:val="normaltextrun"/>
                <w:rFonts w:ascii="Calibri" w:hAnsi="Calibri" w:cs="Calibri"/>
                <w:sz w:val="22"/>
                <w:szCs w:val="22"/>
                <w:lang w:val="en-IE"/>
              </w:rPr>
              <w:t>:</w:t>
            </w:r>
            <w:r>
              <w:rPr>
                <w:rStyle w:val="normaltextrun"/>
                <w:rFonts w:ascii="Calibri" w:hAnsi="Calibri" w:cs="Calibri"/>
                <w:sz w:val="22"/>
                <w:szCs w:val="22"/>
                <w:lang w:val="en-IE"/>
              </w:rPr>
              <w:t>  </w:t>
            </w:r>
            <w:r w:rsidR="00F333B9">
              <w:rPr>
                <w:rStyle w:val="normaltextrun"/>
                <w:rFonts w:ascii="Calibri" w:hAnsi="Calibri" w:cs="Calibri"/>
                <w:sz w:val="22"/>
                <w:szCs w:val="22"/>
                <w:lang w:val="en-IE"/>
              </w:rPr>
              <w:t xml:space="preserve"> </w:t>
            </w:r>
            <w:r w:rsidR="0021118C" w:rsidRPr="00522F6A">
              <w:rPr>
                <w:rFonts w:asciiTheme="minorHAnsi" w:hAnsiTheme="minorHAnsi" w:cstheme="minorHAnsi"/>
                <w:b/>
                <w:bCs/>
                <w:color w:val="333333"/>
                <w:sz w:val="22"/>
                <w:szCs w:val="22"/>
                <w:shd w:val="clear" w:color="auto" w:fill="FFFFFF"/>
              </w:rPr>
              <w:t>TPendDate</w:t>
            </w:r>
            <w:r w:rsidR="0021118C" w:rsidRPr="00FC72CC">
              <w:rPr>
                <w:rFonts w:asciiTheme="minorHAnsi" w:hAnsiTheme="minorHAnsi" w:cstheme="minorHAnsi"/>
                <w:color w:val="333333"/>
                <w:sz w:val="22"/>
                <w:szCs w:val="22"/>
                <w:shd w:val="clear" w:color="auto" w:fill="FFFFFF"/>
              </w:rPr>
              <w:t xml:space="preserve"> as defined in CS/RD2-PROD CL990</w:t>
            </w:r>
          </w:p>
          <w:p w14:paraId="0C48CD69" w14:textId="6713F2D3" w:rsidR="00105206" w:rsidRPr="00EE7853" w:rsidRDefault="00105206" w:rsidP="00105206">
            <w:pPr>
              <w:pStyle w:val="paragraph"/>
              <w:spacing w:before="0" w:beforeAutospacing="0" w:after="0" w:afterAutospacing="0"/>
              <w:textAlignment w:val="baseline"/>
              <w:rPr>
                <w:rFonts w:ascii="Segoe UI" w:hAnsi="Segoe UI" w:cs="Segoe UI"/>
                <w:sz w:val="22"/>
                <w:szCs w:val="22"/>
                <w:lang w:val="en-US"/>
              </w:rPr>
            </w:pPr>
            <w:r w:rsidRPr="0006598B">
              <w:rPr>
                <w:rStyle w:val="normaltextrun"/>
                <w:rFonts w:ascii="Calibri" w:hAnsi="Calibri" w:cs="Calibri"/>
                <w:b/>
                <w:bCs/>
                <w:sz w:val="22"/>
                <w:szCs w:val="22"/>
                <w:lang w:val="en-IE"/>
              </w:rPr>
              <w:t>Proposed </w:t>
            </w:r>
            <w:r w:rsidRPr="0006598B">
              <w:rPr>
                <w:rStyle w:val="normaltextrun"/>
                <w:rFonts w:ascii="Calibri" w:hAnsi="Calibri" w:cs="Calibri"/>
                <w:sz w:val="22"/>
                <w:szCs w:val="22"/>
                <w:lang w:val="en-IE"/>
              </w:rPr>
              <w:t xml:space="preserve">date of applicability in CT </w:t>
            </w:r>
            <w:r w:rsidRPr="0006598B">
              <w:rPr>
                <w:rStyle w:val="normaltextrun"/>
                <w:rFonts w:ascii="Calibri" w:hAnsi="Calibri" w:cs="Calibri"/>
                <w:b/>
                <w:bCs/>
                <w:sz w:val="22"/>
                <w:szCs w:val="22"/>
                <w:lang w:val="en-IE"/>
              </w:rPr>
              <w:t>(T-CT</w:t>
            </w:r>
            <w:r w:rsidRPr="007F4B27">
              <w:rPr>
                <w:rStyle w:val="normaltextrun"/>
                <w:rFonts w:ascii="Calibri" w:hAnsi="Calibri" w:cs="Calibri"/>
                <w:b/>
                <w:bCs/>
                <w:sz w:val="22"/>
                <w:szCs w:val="22"/>
                <w:lang w:val="en-IE"/>
              </w:rPr>
              <w:t>)</w:t>
            </w:r>
            <w:r w:rsidRPr="0006598B">
              <w:rPr>
                <w:rStyle w:val="normaltextrun"/>
                <w:rFonts w:ascii="Calibri" w:hAnsi="Calibri" w:cs="Calibri"/>
                <w:sz w:val="22"/>
                <w:szCs w:val="22"/>
                <w:lang w:val="en-IE"/>
              </w:rPr>
              <w:t>:                   </w:t>
            </w:r>
            <w:r w:rsidR="00EE7853" w:rsidRPr="00EE7853">
              <w:rPr>
                <w:rStyle w:val="normaltextrun"/>
                <w:rFonts w:ascii="Calibri" w:hAnsi="Calibri" w:cs="Calibri"/>
                <w:sz w:val="22"/>
                <w:szCs w:val="22"/>
                <w:lang w:val="en-US"/>
              </w:rPr>
              <w:t xml:space="preserve"> </w:t>
            </w:r>
            <w:r w:rsidR="00522F6A" w:rsidRPr="007574F8">
              <w:rPr>
                <w:rStyle w:val="normaltextrun"/>
                <w:rFonts w:asciiTheme="minorHAnsi" w:hAnsiTheme="minorHAnsi" w:cstheme="minorHAnsi"/>
                <w:sz w:val="22"/>
                <w:szCs w:val="22"/>
                <w:lang w:val="en-IE"/>
              </w:rPr>
              <w:t>202</w:t>
            </w:r>
            <w:r w:rsidR="00522F6A">
              <w:rPr>
                <w:rStyle w:val="normaltextrun"/>
                <w:rFonts w:asciiTheme="minorHAnsi" w:hAnsiTheme="minorHAnsi" w:cstheme="minorHAnsi"/>
                <w:sz w:val="22"/>
                <w:szCs w:val="22"/>
                <w:lang w:val="en-IE"/>
              </w:rPr>
              <w:t>4Q2 (precise date to be confirmed)</w:t>
            </w:r>
          </w:p>
          <w:p w14:paraId="5FFCF44F" w14:textId="6AFDE2FD" w:rsidR="00105206" w:rsidRDefault="00105206" w:rsidP="00105206">
            <w:pPr>
              <w:pStyle w:val="paragraph"/>
              <w:spacing w:before="0" w:beforeAutospacing="0" w:after="0" w:afterAutospacing="0"/>
              <w:textAlignment w:val="baseline"/>
              <w:rPr>
                <w:rStyle w:val="normaltextrun"/>
                <w:rFonts w:ascii="Calibri" w:hAnsi="Calibri" w:cs="Calibri"/>
                <w:sz w:val="22"/>
                <w:szCs w:val="22"/>
                <w:lang w:val="en-IE"/>
              </w:rPr>
            </w:pPr>
            <w:r w:rsidRPr="0006598B">
              <w:rPr>
                <w:rStyle w:val="normaltextrun"/>
                <w:rFonts w:ascii="Calibri" w:hAnsi="Calibri" w:cs="Calibri"/>
                <w:b/>
                <w:bCs/>
                <w:sz w:val="22"/>
                <w:szCs w:val="22"/>
                <w:lang w:val="en-IE"/>
              </w:rPr>
              <w:t>Expected</w:t>
            </w:r>
            <w:r w:rsidRPr="0006598B">
              <w:rPr>
                <w:rStyle w:val="normaltextrun"/>
                <w:rFonts w:ascii="Calibri" w:hAnsi="Calibri" w:cs="Calibri"/>
                <w:sz w:val="22"/>
                <w:szCs w:val="22"/>
                <w:lang w:val="en-IE"/>
              </w:rPr>
              <w:t xml:space="preserve"> date of approval by ECCG </w:t>
            </w:r>
            <w:r w:rsidRPr="0006598B">
              <w:rPr>
                <w:rStyle w:val="normaltextrun"/>
                <w:rFonts w:ascii="Calibri" w:hAnsi="Calibri" w:cs="Calibri"/>
                <w:b/>
                <w:bCs/>
                <w:sz w:val="22"/>
                <w:szCs w:val="22"/>
                <w:lang w:val="en-IE"/>
              </w:rPr>
              <w:t>(T-CAB</w:t>
            </w:r>
            <w:r w:rsidRPr="007F4B27">
              <w:rPr>
                <w:rStyle w:val="normaltextrun"/>
                <w:rFonts w:ascii="Calibri" w:hAnsi="Calibri" w:cs="Calibri"/>
                <w:b/>
                <w:bCs/>
                <w:sz w:val="22"/>
                <w:szCs w:val="22"/>
                <w:lang w:val="en-IE"/>
              </w:rPr>
              <w:t>)</w:t>
            </w:r>
            <w:r w:rsidRPr="0006598B">
              <w:rPr>
                <w:rStyle w:val="normaltextrun"/>
                <w:rFonts w:ascii="Calibri" w:hAnsi="Calibri" w:cs="Calibri"/>
                <w:sz w:val="22"/>
                <w:szCs w:val="22"/>
                <w:lang w:val="en-IE"/>
              </w:rPr>
              <w:t xml:space="preserve">:                 </w:t>
            </w:r>
            <w:r w:rsidR="00522F6A">
              <w:rPr>
                <w:rStyle w:val="normaltextrun"/>
                <w:rFonts w:asciiTheme="minorHAnsi" w:hAnsiTheme="minorHAnsi" w:cstheme="minorHAnsi"/>
                <w:sz w:val="22"/>
                <w:szCs w:val="22"/>
                <w:lang w:val="en-IE"/>
              </w:rPr>
              <w:t>T</w:t>
            </w:r>
            <w:r w:rsidR="00522F6A" w:rsidRPr="004D588F">
              <w:rPr>
                <w:rStyle w:val="normaltextrun"/>
                <w:rFonts w:asciiTheme="minorHAnsi" w:hAnsiTheme="minorHAnsi" w:cstheme="minorHAnsi"/>
                <w:sz w:val="22"/>
                <w:szCs w:val="22"/>
                <w:lang w:val="en-IE"/>
              </w:rPr>
              <w:t>ogether with DDNTA-5.15.2</w:t>
            </w:r>
            <w:r w:rsidR="00522F6A">
              <w:rPr>
                <w:rStyle w:val="normaltextrun"/>
                <w:rFonts w:asciiTheme="minorHAnsi" w:hAnsiTheme="minorHAnsi" w:cstheme="minorHAnsi"/>
                <w:sz w:val="22"/>
                <w:szCs w:val="22"/>
                <w:lang w:val="en-IE"/>
              </w:rPr>
              <w:t>.</w:t>
            </w:r>
          </w:p>
          <w:p w14:paraId="70984682" w14:textId="77777777" w:rsidR="00684DE2" w:rsidRPr="009737D4" w:rsidRDefault="00684DE2" w:rsidP="009B0C10">
            <w:pPr>
              <w:pStyle w:val="paragraph"/>
              <w:spacing w:before="0" w:beforeAutospacing="0" w:after="0" w:afterAutospacing="0"/>
              <w:textAlignment w:val="baseline"/>
              <w:rPr>
                <w:rStyle w:val="normaltextrun"/>
                <w:rFonts w:ascii="Calibri" w:hAnsi="Calibri" w:cs="Calibri"/>
                <w:sz w:val="22"/>
                <w:szCs w:val="22"/>
              </w:rPr>
            </w:pPr>
          </w:p>
          <w:p w14:paraId="46FEC606" w14:textId="77777777" w:rsidR="006C6A5F" w:rsidRDefault="006C6A5F" w:rsidP="006C6A5F">
            <w:pPr>
              <w:pStyle w:val="NormalWeb"/>
              <w:spacing w:beforeAutospacing="0" w:afterAutospacing="0"/>
              <w:rPr>
                <w:rFonts w:asciiTheme="minorHAnsi" w:hAnsiTheme="minorHAnsi" w:cstheme="minorHAnsi"/>
                <w:b/>
                <w:bCs/>
                <w:sz w:val="22"/>
                <w:szCs w:val="22"/>
                <w:u w:val="single"/>
                <w:lang w:val="en-GB"/>
              </w:rPr>
            </w:pPr>
            <w:r w:rsidRPr="008009B0">
              <w:rPr>
                <w:rFonts w:asciiTheme="minorHAnsi" w:hAnsiTheme="minorHAnsi" w:cstheme="minorHAnsi"/>
                <w:b/>
                <w:bCs/>
                <w:sz w:val="22"/>
                <w:szCs w:val="22"/>
                <w:u w:val="single"/>
                <w:lang w:val="en-GB"/>
              </w:rPr>
              <w:t xml:space="preserve">Risk </w:t>
            </w:r>
            <w:r>
              <w:rPr>
                <w:rFonts w:asciiTheme="minorHAnsi" w:hAnsiTheme="minorHAnsi" w:cstheme="minorHAnsi"/>
                <w:b/>
                <w:bCs/>
                <w:sz w:val="22"/>
                <w:szCs w:val="22"/>
                <w:u w:val="single"/>
              </w:rPr>
              <w:t>in case of non-</w:t>
            </w:r>
            <w:r w:rsidRPr="008009B0">
              <w:rPr>
                <w:rFonts w:asciiTheme="minorHAnsi" w:hAnsiTheme="minorHAnsi" w:cstheme="minorHAnsi"/>
                <w:b/>
                <w:bCs/>
                <w:sz w:val="22"/>
                <w:szCs w:val="22"/>
                <w:u w:val="single"/>
                <w:lang w:val="en-GB"/>
              </w:rPr>
              <w:t>implement</w:t>
            </w:r>
            <w:r>
              <w:rPr>
                <w:rFonts w:asciiTheme="minorHAnsi" w:hAnsiTheme="minorHAnsi" w:cstheme="minorHAnsi"/>
                <w:b/>
                <w:bCs/>
                <w:sz w:val="22"/>
                <w:szCs w:val="22"/>
                <w:u w:val="single"/>
                <w:lang w:val="en-GB"/>
              </w:rPr>
              <w:t>ation</w:t>
            </w:r>
            <w:r w:rsidRPr="008009B0">
              <w:rPr>
                <w:rFonts w:asciiTheme="minorHAnsi" w:hAnsiTheme="minorHAnsi" w:cstheme="minorHAnsi"/>
                <w:b/>
                <w:bCs/>
                <w:sz w:val="22"/>
                <w:szCs w:val="22"/>
                <w:u w:val="single"/>
                <w:lang w:val="en-GB"/>
              </w:rPr>
              <w:t>:</w:t>
            </w:r>
            <w:r>
              <w:rPr>
                <w:rFonts w:asciiTheme="minorHAnsi" w:hAnsiTheme="minorHAnsi" w:cstheme="minorHAnsi"/>
                <w:b/>
                <w:bCs/>
                <w:sz w:val="22"/>
                <w:szCs w:val="22"/>
                <w:u w:val="single"/>
                <w:lang w:val="en-GB"/>
              </w:rPr>
              <w:t xml:space="preserve"> </w:t>
            </w:r>
          </w:p>
          <w:p w14:paraId="1D7E2AD6" w14:textId="461046AA" w:rsidR="005B1DE2" w:rsidRPr="00F47C23" w:rsidRDefault="00A52F4D" w:rsidP="005B1DE2">
            <w:pPr>
              <w:pStyle w:val="paragraph"/>
              <w:spacing w:before="0" w:beforeAutospacing="0" w:after="0" w:afterAutospacing="0"/>
              <w:textAlignment w:val="baseline"/>
              <w:rPr>
                <w:rFonts w:ascii="Calibri" w:hAnsi="Calibri"/>
                <w:sz w:val="22"/>
                <w:szCs w:val="22"/>
              </w:rPr>
            </w:pPr>
            <w:r>
              <w:rPr>
                <w:rFonts w:ascii="Calibri" w:hAnsi="Calibri"/>
                <w:sz w:val="22"/>
                <w:szCs w:val="22"/>
              </w:rPr>
              <w:t>If not implemented,</w:t>
            </w:r>
            <w:r w:rsidR="006F671F">
              <w:rPr>
                <w:rFonts w:ascii="Calibri" w:hAnsi="Calibri"/>
                <w:sz w:val="22"/>
                <w:szCs w:val="22"/>
              </w:rPr>
              <w:t xml:space="preserve"> when an NA uses more than ‘99x’ iterations of D.G. /*/Consignment/House Consignment, but the recipient NA has not yet implemented the proposed change</w:t>
            </w:r>
            <w:r w:rsidR="00482E65">
              <w:rPr>
                <w:rFonts w:ascii="Calibri" w:hAnsi="Calibri"/>
                <w:sz w:val="22"/>
                <w:szCs w:val="22"/>
              </w:rPr>
              <w:t>,</w:t>
            </w:r>
            <w:r>
              <w:rPr>
                <w:rFonts w:ascii="Calibri" w:hAnsi="Calibri"/>
                <w:sz w:val="22"/>
                <w:szCs w:val="22"/>
              </w:rPr>
              <w:t xml:space="preserve"> </w:t>
            </w:r>
            <w:r w:rsidR="001F22DD">
              <w:rPr>
                <w:rFonts w:ascii="Calibri" w:hAnsi="Calibri"/>
                <w:sz w:val="22"/>
                <w:szCs w:val="22"/>
              </w:rPr>
              <w:t xml:space="preserve">message rejections </w:t>
            </w:r>
            <w:r w:rsidR="007B694E">
              <w:rPr>
                <w:rFonts w:ascii="Calibri" w:hAnsi="Calibri"/>
                <w:sz w:val="22"/>
                <w:szCs w:val="22"/>
              </w:rPr>
              <w:t xml:space="preserve">will </w:t>
            </w:r>
            <w:r>
              <w:rPr>
                <w:rFonts w:ascii="Calibri" w:hAnsi="Calibri"/>
                <w:sz w:val="22"/>
                <w:szCs w:val="22"/>
              </w:rPr>
              <w:t>occur</w:t>
            </w:r>
            <w:r w:rsidR="00582307">
              <w:rPr>
                <w:rFonts w:ascii="Calibri" w:hAnsi="Calibri"/>
                <w:sz w:val="22"/>
                <w:szCs w:val="22"/>
              </w:rPr>
              <w:t xml:space="preserve">, movements will be blocked, and the NA shall </w:t>
            </w:r>
            <w:r w:rsidR="00397B5F">
              <w:rPr>
                <w:rFonts w:ascii="Calibri" w:hAnsi="Calibri"/>
                <w:sz w:val="22"/>
                <w:szCs w:val="22"/>
              </w:rPr>
              <w:t>resort to manual actions to ensure business continuity</w:t>
            </w:r>
            <w:r>
              <w:rPr>
                <w:rFonts w:ascii="Calibri" w:hAnsi="Calibri"/>
                <w:sz w:val="22"/>
                <w:szCs w:val="22"/>
              </w:rPr>
              <w:t>.</w:t>
            </w:r>
            <w:r w:rsidR="007B694E">
              <w:rPr>
                <w:rFonts w:ascii="Calibri" w:hAnsi="Calibri"/>
                <w:sz w:val="22"/>
                <w:szCs w:val="22"/>
              </w:rPr>
              <w:t xml:space="preserve"> This change MUST be applied by all NAs and all traders </w:t>
            </w:r>
            <w:r w:rsidR="0077036A" w:rsidRPr="00FC72CC">
              <w:rPr>
                <w:rFonts w:asciiTheme="minorHAnsi" w:hAnsiTheme="minorHAnsi" w:cstheme="minorHAnsi"/>
                <w:sz w:val="22"/>
                <w:szCs w:val="22"/>
              </w:rPr>
              <w:t xml:space="preserve">at the latest </w:t>
            </w:r>
            <w:r w:rsidR="007B694E">
              <w:rPr>
                <w:rFonts w:ascii="Calibri" w:hAnsi="Calibri"/>
                <w:sz w:val="22"/>
                <w:szCs w:val="22"/>
              </w:rPr>
              <w:t>on</w:t>
            </w:r>
            <w:r w:rsidR="00783339">
              <w:rPr>
                <w:rFonts w:ascii="Calibri" w:hAnsi="Calibri"/>
                <w:sz w:val="22"/>
                <w:szCs w:val="22"/>
              </w:rPr>
              <w:t xml:space="preserve"> TPendDate</w:t>
            </w:r>
            <w:r w:rsidR="007B694E">
              <w:rPr>
                <w:rFonts w:ascii="Calibri" w:hAnsi="Calibri"/>
                <w:sz w:val="22"/>
                <w:szCs w:val="22"/>
              </w:rPr>
              <w:t>.</w:t>
            </w:r>
          </w:p>
          <w:p w14:paraId="199B114A" w14:textId="424AEB6A" w:rsidR="0000571A" w:rsidRDefault="0000571A" w:rsidP="004C69FE">
            <w:pPr>
              <w:pStyle w:val="NormalWeb"/>
              <w:shd w:val="clear" w:color="auto" w:fill="FFFFFF"/>
              <w:spacing w:before="0" w:beforeAutospacing="0" w:after="0" w:afterAutospacing="0"/>
              <w:rPr>
                <w:rFonts w:asciiTheme="minorHAnsi" w:hAnsiTheme="minorHAnsi" w:cs="Arial"/>
                <w:b/>
                <w:bCs/>
                <w:sz w:val="22"/>
                <w:szCs w:val="22"/>
                <w:u w:val="single"/>
              </w:rPr>
            </w:pPr>
          </w:p>
          <w:p w14:paraId="27101BC0" w14:textId="6C81A700" w:rsidR="005E64D2" w:rsidRDefault="005E64D2" w:rsidP="005E64D2">
            <w:pPr>
              <w:rPr>
                <w:rFonts w:asciiTheme="minorHAnsi" w:hAnsiTheme="minorHAnsi" w:cs="Arial"/>
                <w:b/>
                <w:bCs/>
                <w:sz w:val="22"/>
                <w:szCs w:val="22"/>
                <w:u w:val="single"/>
              </w:rPr>
            </w:pPr>
            <w:r w:rsidRPr="00F56E6B">
              <w:rPr>
                <w:rFonts w:asciiTheme="minorHAnsi" w:hAnsiTheme="minorHAnsi" w:cs="Arial"/>
                <w:b/>
                <w:bCs/>
                <w:sz w:val="22"/>
                <w:szCs w:val="22"/>
                <w:u w:val="single"/>
              </w:rPr>
              <w:t>Impacted Message</w:t>
            </w:r>
            <w:r w:rsidR="0006598B">
              <w:rPr>
                <w:rFonts w:asciiTheme="minorHAnsi" w:hAnsiTheme="minorHAnsi" w:cs="Arial"/>
                <w:b/>
                <w:bCs/>
                <w:sz w:val="22"/>
                <w:szCs w:val="22"/>
                <w:u w:val="single"/>
              </w:rPr>
              <w:t>s</w:t>
            </w:r>
            <w:r w:rsidRPr="00F56E6B">
              <w:rPr>
                <w:rFonts w:asciiTheme="minorHAnsi" w:hAnsiTheme="minorHAnsi" w:cs="Arial"/>
                <w:b/>
                <w:bCs/>
                <w:sz w:val="22"/>
                <w:szCs w:val="22"/>
                <w:u w:val="single"/>
              </w:rPr>
              <w:t>:</w:t>
            </w:r>
          </w:p>
          <w:p w14:paraId="3E68D821" w14:textId="77777777" w:rsidR="00835EBE" w:rsidRDefault="00835EBE" w:rsidP="005E64D2">
            <w:pPr>
              <w:rPr>
                <w:rFonts w:asciiTheme="minorHAnsi" w:hAnsiTheme="minorHAnsi" w:cs="Arial"/>
                <w:b/>
                <w:bCs/>
                <w:sz w:val="22"/>
                <w:szCs w:val="22"/>
                <w:u w:val="single"/>
              </w:rPr>
            </w:pPr>
          </w:p>
          <w:p w14:paraId="12F6EAAE" w14:textId="5CE5657D" w:rsidR="00835EBE" w:rsidRPr="00F56E6B" w:rsidRDefault="00835EBE" w:rsidP="005E64D2">
            <w:pPr>
              <w:rPr>
                <w:rFonts w:asciiTheme="minorHAnsi" w:hAnsiTheme="minorHAnsi" w:cs="Arial"/>
                <w:b/>
                <w:bCs/>
                <w:sz w:val="22"/>
                <w:szCs w:val="22"/>
                <w:u w:val="single"/>
              </w:rPr>
            </w:pPr>
            <w:r>
              <w:rPr>
                <w:rFonts w:asciiTheme="minorHAnsi" w:hAnsiTheme="minorHAnsi" w:cs="Arial"/>
                <w:b/>
                <w:bCs/>
                <w:sz w:val="22"/>
                <w:szCs w:val="22"/>
                <w:u w:val="single"/>
              </w:rPr>
              <w:lastRenderedPageBreak/>
              <w:t>NCTS P5:</w:t>
            </w:r>
          </w:p>
          <w:p w14:paraId="07BA8E40" w14:textId="4340C684" w:rsidR="00A871ED" w:rsidRDefault="001F22DD" w:rsidP="00D130CB">
            <w:pPr>
              <w:pStyle w:val="ListParagraph"/>
              <w:numPr>
                <w:ilvl w:val="0"/>
                <w:numId w:val="39"/>
              </w:numPr>
              <w:rPr>
                <w:rFonts w:asciiTheme="minorHAnsi" w:hAnsiTheme="minorHAnsi" w:cs="Arial"/>
                <w:sz w:val="22"/>
                <w:szCs w:val="22"/>
                <w:lang w:val="en-IE"/>
              </w:rPr>
            </w:pPr>
            <w:r>
              <w:rPr>
                <w:rFonts w:asciiTheme="minorHAnsi" w:hAnsiTheme="minorHAnsi" w:cs="Arial"/>
                <w:sz w:val="22"/>
                <w:szCs w:val="22"/>
                <w:lang w:val="en-IE"/>
              </w:rPr>
              <w:t xml:space="preserve">Common Domain: </w:t>
            </w:r>
            <w:r w:rsidR="00A871ED" w:rsidRPr="00D7650B">
              <w:rPr>
                <w:rFonts w:asciiTheme="minorHAnsi" w:hAnsiTheme="minorHAnsi" w:cs="Arial"/>
                <w:sz w:val="22"/>
                <w:szCs w:val="22"/>
                <w:lang w:val="en-IE"/>
              </w:rPr>
              <w:t>CD001C</w:t>
            </w:r>
            <w:r w:rsidR="00A871ED">
              <w:rPr>
                <w:rFonts w:asciiTheme="minorHAnsi" w:hAnsiTheme="minorHAnsi" w:cs="Arial"/>
                <w:sz w:val="22"/>
                <w:szCs w:val="22"/>
                <w:lang w:val="en-IE"/>
              </w:rPr>
              <w:t>,</w:t>
            </w:r>
            <w:r w:rsidR="00A871ED">
              <w:t xml:space="preserve"> </w:t>
            </w:r>
            <w:r w:rsidR="00A871ED" w:rsidRPr="00D7650B">
              <w:rPr>
                <w:rFonts w:asciiTheme="minorHAnsi" w:hAnsiTheme="minorHAnsi" w:cs="Arial"/>
                <w:sz w:val="22"/>
                <w:szCs w:val="22"/>
                <w:lang w:val="en-IE"/>
              </w:rPr>
              <w:t>CD003C</w:t>
            </w:r>
            <w:r w:rsidR="00A871ED">
              <w:rPr>
                <w:rFonts w:asciiTheme="minorHAnsi" w:hAnsiTheme="minorHAnsi" w:cs="Arial"/>
                <w:sz w:val="22"/>
                <w:szCs w:val="22"/>
                <w:lang w:val="en-IE"/>
              </w:rPr>
              <w:t xml:space="preserve">, </w:t>
            </w:r>
            <w:r w:rsidR="00A871ED" w:rsidRPr="00D7650B">
              <w:rPr>
                <w:rFonts w:asciiTheme="minorHAnsi" w:hAnsiTheme="minorHAnsi" w:cs="Arial"/>
                <w:sz w:val="22"/>
                <w:szCs w:val="22"/>
                <w:lang w:val="en-IE"/>
              </w:rPr>
              <w:t>CD018C</w:t>
            </w:r>
            <w:r w:rsidR="00A871ED">
              <w:rPr>
                <w:rFonts w:asciiTheme="minorHAnsi" w:hAnsiTheme="minorHAnsi" w:cs="Arial"/>
                <w:sz w:val="22"/>
                <w:szCs w:val="22"/>
                <w:lang w:val="en-IE"/>
              </w:rPr>
              <w:t xml:space="preserve">, </w:t>
            </w:r>
            <w:r w:rsidR="00A871ED" w:rsidRPr="00D7650B">
              <w:rPr>
                <w:rFonts w:asciiTheme="minorHAnsi" w:hAnsiTheme="minorHAnsi" w:cs="Arial"/>
                <w:sz w:val="22"/>
                <w:szCs w:val="22"/>
                <w:lang w:val="en-IE"/>
              </w:rPr>
              <w:t>CD038C</w:t>
            </w:r>
            <w:r w:rsidR="00A871ED">
              <w:rPr>
                <w:rFonts w:asciiTheme="minorHAnsi" w:hAnsiTheme="minorHAnsi" w:cs="Arial"/>
                <w:sz w:val="22"/>
                <w:szCs w:val="22"/>
                <w:lang w:val="en-IE"/>
              </w:rPr>
              <w:t xml:space="preserve">, </w:t>
            </w:r>
            <w:r w:rsidR="00A871ED" w:rsidRPr="00D7650B">
              <w:rPr>
                <w:rFonts w:asciiTheme="minorHAnsi" w:hAnsiTheme="minorHAnsi" w:cs="Arial"/>
                <w:sz w:val="22"/>
                <w:szCs w:val="22"/>
                <w:lang w:val="en-IE"/>
              </w:rPr>
              <w:t>CD050C</w:t>
            </w:r>
            <w:r w:rsidR="00A871ED">
              <w:rPr>
                <w:rFonts w:asciiTheme="minorHAnsi" w:hAnsiTheme="minorHAnsi" w:cs="Arial"/>
                <w:sz w:val="22"/>
                <w:szCs w:val="22"/>
                <w:lang w:val="en-IE"/>
              </w:rPr>
              <w:t xml:space="preserve">, </w:t>
            </w:r>
            <w:r w:rsidR="00A871ED" w:rsidRPr="00D7650B">
              <w:rPr>
                <w:rFonts w:asciiTheme="minorHAnsi" w:hAnsiTheme="minorHAnsi" w:cs="Arial"/>
                <w:sz w:val="22"/>
                <w:szCs w:val="22"/>
                <w:lang w:val="en-IE"/>
              </w:rPr>
              <w:t>CD115C</w:t>
            </w:r>
            <w:r w:rsidR="00A871ED">
              <w:rPr>
                <w:rFonts w:asciiTheme="minorHAnsi" w:hAnsiTheme="minorHAnsi" w:cs="Arial"/>
                <w:sz w:val="22"/>
                <w:szCs w:val="22"/>
                <w:lang w:val="en-IE"/>
              </w:rPr>
              <w:t xml:space="preserve">, </w:t>
            </w:r>
            <w:r w:rsidR="00A871ED" w:rsidRPr="00D7650B">
              <w:rPr>
                <w:rFonts w:asciiTheme="minorHAnsi" w:hAnsiTheme="minorHAnsi" w:cs="Arial"/>
                <w:sz w:val="22"/>
                <w:szCs w:val="22"/>
                <w:lang w:val="en-IE"/>
              </w:rPr>
              <w:t>CD160C</w:t>
            </w:r>
            <w:r w:rsidR="00A871ED">
              <w:rPr>
                <w:rFonts w:asciiTheme="minorHAnsi" w:hAnsiTheme="minorHAnsi" w:cs="Arial"/>
                <w:sz w:val="22"/>
                <w:szCs w:val="22"/>
                <w:lang w:val="en-IE"/>
              </w:rPr>
              <w:t xml:space="preserve">, </w:t>
            </w:r>
            <w:r w:rsidR="00A871ED" w:rsidRPr="00D7650B">
              <w:rPr>
                <w:rFonts w:asciiTheme="minorHAnsi" w:hAnsiTheme="minorHAnsi" w:cs="Arial"/>
                <w:sz w:val="22"/>
                <w:szCs w:val="22"/>
                <w:lang w:val="en-IE"/>
              </w:rPr>
              <w:t>CD165C</w:t>
            </w:r>
            <w:r w:rsidR="00A871ED">
              <w:rPr>
                <w:rFonts w:asciiTheme="minorHAnsi" w:hAnsiTheme="minorHAnsi" w:cs="Arial"/>
                <w:sz w:val="22"/>
                <w:szCs w:val="22"/>
                <w:lang w:val="en-IE"/>
              </w:rPr>
              <w:t xml:space="preserve">, </w:t>
            </w:r>
            <w:r w:rsidR="00A871ED" w:rsidRPr="00D7650B">
              <w:rPr>
                <w:rFonts w:asciiTheme="minorHAnsi" w:hAnsiTheme="minorHAnsi" w:cs="Arial"/>
                <w:sz w:val="22"/>
                <w:szCs w:val="22"/>
                <w:lang w:val="en-IE"/>
              </w:rPr>
              <w:t>CD200C</w:t>
            </w:r>
            <w:r w:rsidR="00A871ED">
              <w:rPr>
                <w:rFonts w:asciiTheme="minorHAnsi" w:hAnsiTheme="minorHAnsi" w:cs="Arial"/>
                <w:sz w:val="22"/>
                <w:szCs w:val="22"/>
                <w:lang w:val="en-IE"/>
              </w:rPr>
              <w:t xml:space="preserve">, </w:t>
            </w:r>
            <w:r w:rsidR="00A871ED" w:rsidRPr="00D7650B">
              <w:rPr>
                <w:rFonts w:asciiTheme="minorHAnsi" w:hAnsiTheme="minorHAnsi" w:cs="Arial"/>
                <w:sz w:val="22"/>
                <w:szCs w:val="22"/>
                <w:lang w:val="en-IE"/>
              </w:rPr>
              <w:t>CD203C</w:t>
            </w:r>
            <w:r w:rsidR="00A871ED">
              <w:rPr>
                <w:rFonts w:asciiTheme="minorHAnsi" w:hAnsiTheme="minorHAnsi" w:cs="Arial"/>
                <w:sz w:val="22"/>
                <w:szCs w:val="22"/>
                <w:lang w:val="en-IE"/>
              </w:rPr>
              <w:t>.</w:t>
            </w:r>
          </w:p>
          <w:p w14:paraId="1AEFD09E" w14:textId="402E563A" w:rsidR="00A871ED" w:rsidRDefault="001F22DD" w:rsidP="00D130CB">
            <w:pPr>
              <w:pStyle w:val="ListParagraph"/>
              <w:numPr>
                <w:ilvl w:val="0"/>
                <w:numId w:val="39"/>
              </w:numPr>
              <w:rPr>
                <w:rFonts w:asciiTheme="minorHAnsi" w:hAnsiTheme="minorHAnsi" w:cs="Arial"/>
                <w:sz w:val="22"/>
                <w:szCs w:val="22"/>
                <w:lang w:val="en-IE"/>
              </w:rPr>
            </w:pPr>
            <w:r>
              <w:rPr>
                <w:rFonts w:asciiTheme="minorHAnsi" w:hAnsiTheme="minorHAnsi" w:cs="Arial"/>
                <w:sz w:val="22"/>
                <w:szCs w:val="22"/>
                <w:lang w:val="en-IE"/>
              </w:rPr>
              <w:t xml:space="preserve">External Domain: </w:t>
            </w:r>
            <w:r w:rsidR="00A871ED" w:rsidRPr="00D7650B">
              <w:rPr>
                <w:rFonts w:asciiTheme="minorHAnsi" w:hAnsiTheme="minorHAnsi" w:cs="Arial"/>
                <w:sz w:val="22"/>
                <w:szCs w:val="22"/>
                <w:lang w:val="en-IE"/>
              </w:rPr>
              <w:t>CC013C</w:t>
            </w:r>
            <w:r w:rsidR="00A871ED">
              <w:rPr>
                <w:rFonts w:asciiTheme="minorHAnsi" w:hAnsiTheme="minorHAnsi" w:cs="Arial"/>
                <w:sz w:val="22"/>
                <w:szCs w:val="22"/>
                <w:lang w:val="en-IE"/>
              </w:rPr>
              <w:t xml:space="preserve">, </w:t>
            </w:r>
            <w:r w:rsidR="00A871ED" w:rsidRPr="00D7650B">
              <w:rPr>
                <w:rFonts w:asciiTheme="minorHAnsi" w:hAnsiTheme="minorHAnsi" w:cs="Arial"/>
                <w:sz w:val="22"/>
                <w:szCs w:val="22"/>
                <w:lang w:val="en-IE"/>
              </w:rPr>
              <w:t>CC015C</w:t>
            </w:r>
            <w:r w:rsidR="00A871ED">
              <w:rPr>
                <w:rFonts w:asciiTheme="minorHAnsi" w:hAnsiTheme="minorHAnsi" w:cs="Arial"/>
                <w:sz w:val="22"/>
                <w:szCs w:val="22"/>
                <w:lang w:val="en-IE"/>
              </w:rPr>
              <w:t xml:space="preserve">, </w:t>
            </w:r>
            <w:r w:rsidR="00A871ED" w:rsidRPr="00D7650B">
              <w:rPr>
                <w:rFonts w:asciiTheme="minorHAnsi" w:hAnsiTheme="minorHAnsi" w:cs="Arial"/>
                <w:sz w:val="22"/>
                <w:szCs w:val="22"/>
                <w:lang w:val="en-IE"/>
              </w:rPr>
              <w:t>CC017C</w:t>
            </w:r>
            <w:r w:rsidR="00A871ED">
              <w:rPr>
                <w:rFonts w:asciiTheme="minorHAnsi" w:hAnsiTheme="minorHAnsi" w:cs="Arial"/>
                <w:sz w:val="22"/>
                <w:szCs w:val="22"/>
                <w:lang w:val="en-IE"/>
              </w:rPr>
              <w:t xml:space="preserve">, </w:t>
            </w:r>
            <w:r w:rsidR="00A871ED" w:rsidRPr="00D7650B">
              <w:rPr>
                <w:rFonts w:asciiTheme="minorHAnsi" w:hAnsiTheme="minorHAnsi" w:cs="Arial"/>
                <w:sz w:val="22"/>
                <w:szCs w:val="22"/>
                <w:lang w:val="en-IE"/>
              </w:rPr>
              <w:t>CC025C</w:t>
            </w:r>
            <w:r w:rsidR="00A871ED">
              <w:rPr>
                <w:rFonts w:asciiTheme="minorHAnsi" w:hAnsiTheme="minorHAnsi" w:cs="Arial"/>
                <w:sz w:val="22"/>
                <w:szCs w:val="22"/>
                <w:lang w:val="en-IE"/>
              </w:rPr>
              <w:t xml:space="preserve">, </w:t>
            </w:r>
            <w:r w:rsidR="00A871ED" w:rsidRPr="00D7650B">
              <w:rPr>
                <w:rFonts w:asciiTheme="minorHAnsi" w:hAnsiTheme="minorHAnsi" w:cs="Arial"/>
                <w:sz w:val="22"/>
                <w:szCs w:val="22"/>
                <w:lang w:val="en-IE"/>
              </w:rPr>
              <w:t>CC029C</w:t>
            </w:r>
            <w:r w:rsidR="00A871ED">
              <w:rPr>
                <w:rFonts w:asciiTheme="minorHAnsi" w:hAnsiTheme="minorHAnsi" w:cs="Arial"/>
                <w:sz w:val="22"/>
                <w:szCs w:val="22"/>
                <w:lang w:val="en-IE"/>
              </w:rPr>
              <w:t>,</w:t>
            </w:r>
            <w:r w:rsidR="00A871ED">
              <w:t xml:space="preserve"> </w:t>
            </w:r>
            <w:r w:rsidR="00A871ED" w:rsidRPr="00D7650B">
              <w:rPr>
                <w:rFonts w:asciiTheme="minorHAnsi" w:hAnsiTheme="minorHAnsi" w:cs="Arial"/>
                <w:sz w:val="22"/>
                <w:szCs w:val="22"/>
                <w:lang w:val="en-IE"/>
              </w:rPr>
              <w:t>CC043C</w:t>
            </w:r>
            <w:r w:rsidR="00A871ED">
              <w:rPr>
                <w:rFonts w:asciiTheme="minorHAnsi" w:hAnsiTheme="minorHAnsi" w:cs="Arial"/>
                <w:sz w:val="22"/>
                <w:szCs w:val="22"/>
                <w:lang w:val="en-IE"/>
              </w:rPr>
              <w:t xml:space="preserve">, </w:t>
            </w:r>
            <w:r w:rsidR="00A871ED" w:rsidRPr="00D7650B">
              <w:rPr>
                <w:rFonts w:asciiTheme="minorHAnsi" w:hAnsiTheme="minorHAnsi" w:cs="Arial"/>
                <w:sz w:val="22"/>
                <w:szCs w:val="22"/>
                <w:lang w:val="en-IE"/>
              </w:rPr>
              <w:t>CC044C</w:t>
            </w:r>
            <w:r w:rsidR="00A871ED">
              <w:rPr>
                <w:rFonts w:asciiTheme="minorHAnsi" w:hAnsiTheme="minorHAnsi" w:cs="Arial"/>
                <w:sz w:val="22"/>
                <w:szCs w:val="22"/>
                <w:lang w:val="en-IE"/>
              </w:rPr>
              <w:t xml:space="preserve">, </w:t>
            </w:r>
            <w:r w:rsidR="00A871ED" w:rsidRPr="00D7650B">
              <w:rPr>
                <w:rFonts w:asciiTheme="minorHAnsi" w:hAnsiTheme="minorHAnsi" w:cs="Arial"/>
                <w:sz w:val="22"/>
                <w:szCs w:val="22"/>
                <w:lang w:val="en-IE"/>
              </w:rPr>
              <w:t>CC170C</w:t>
            </w:r>
            <w:r w:rsidR="00A871ED">
              <w:rPr>
                <w:rFonts w:asciiTheme="minorHAnsi" w:hAnsiTheme="minorHAnsi" w:cs="Arial"/>
                <w:sz w:val="22"/>
                <w:szCs w:val="22"/>
                <w:lang w:val="en-IE"/>
              </w:rPr>
              <w:t>.</w:t>
            </w:r>
          </w:p>
          <w:p w14:paraId="1A0D18BA" w14:textId="77777777" w:rsidR="008D714C" w:rsidRDefault="008D714C" w:rsidP="008D714C">
            <w:pPr>
              <w:rPr>
                <w:rFonts w:asciiTheme="minorHAnsi" w:hAnsiTheme="minorHAnsi" w:cs="Arial"/>
                <w:b/>
                <w:bCs/>
                <w:sz w:val="22"/>
                <w:szCs w:val="22"/>
                <w:u w:val="single"/>
              </w:rPr>
            </w:pPr>
          </w:p>
          <w:p w14:paraId="037A523E" w14:textId="77777777" w:rsidR="008D714C" w:rsidRDefault="008D714C" w:rsidP="008D714C">
            <w:pPr>
              <w:rPr>
                <w:rFonts w:asciiTheme="minorHAnsi" w:hAnsiTheme="minorHAnsi" w:cs="Arial"/>
                <w:b/>
                <w:bCs/>
                <w:sz w:val="22"/>
                <w:szCs w:val="22"/>
                <w:u w:val="single"/>
              </w:rPr>
            </w:pPr>
            <w:r>
              <w:rPr>
                <w:rFonts w:asciiTheme="minorHAnsi" w:hAnsiTheme="minorHAnsi" w:cs="Arial"/>
                <w:b/>
                <w:bCs/>
                <w:sz w:val="22"/>
                <w:szCs w:val="22"/>
                <w:u w:val="single"/>
              </w:rPr>
              <w:t>NCTS P6:</w:t>
            </w:r>
          </w:p>
          <w:p w14:paraId="06B1D09F" w14:textId="77777777" w:rsidR="008D714C" w:rsidRDefault="008D714C" w:rsidP="00D130CB">
            <w:pPr>
              <w:pStyle w:val="ListParagraph"/>
              <w:numPr>
                <w:ilvl w:val="0"/>
                <w:numId w:val="39"/>
              </w:numPr>
              <w:rPr>
                <w:rFonts w:asciiTheme="minorHAnsi" w:hAnsiTheme="minorHAnsi" w:cs="Arial"/>
                <w:sz w:val="22"/>
                <w:szCs w:val="22"/>
                <w:lang w:val="en-IE"/>
              </w:rPr>
            </w:pPr>
            <w:r>
              <w:rPr>
                <w:rFonts w:asciiTheme="minorHAnsi" w:hAnsiTheme="minorHAnsi" w:cs="Arial"/>
                <w:sz w:val="22"/>
                <w:szCs w:val="22"/>
                <w:lang w:val="en-IE"/>
              </w:rPr>
              <w:t xml:space="preserve">Common Domain: </w:t>
            </w:r>
            <w:r w:rsidRPr="00620E78">
              <w:rPr>
                <w:rFonts w:asciiTheme="minorHAnsi" w:hAnsiTheme="minorHAnsi" w:cs="Arial"/>
                <w:sz w:val="22"/>
                <w:szCs w:val="22"/>
                <w:lang w:val="en-IE"/>
              </w:rPr>
              <w:t>CD001</w:t>
            </w:r>
            <w:r>
              <w:rPr>
                <w:rFonts w:asciiTheme="minorHAnsi" w:hAnsiTheme="minorHAnsi" w:cs="Arial"/>
                <w:sz w:val="22"/>
                <w:szCs w:val="22"/>
                <w:lang w:val="en-IE"/>
              </w:rPr>
              <w:t>D</w:t>
            </w:r>
            <w:r w:rsidRPr="00620E78">
              <w:rPr>
                <w:rFonts w:asciiTheme="minorHAnsi" w:hAnsiTheme="minorHAnsi" w:cs="Arial"/>
                <w:sz w:val="22"/>
                <w:szCs w:val="22"/>
                <w:lang w:val="en-IE"/>
              </w:rPr>
              <w:t>, CD003</w:t>
            </w:r>
            <w:r>
              <w:rPr>
                <w:rFonts w:asciiTheme="minorHAnsi" w:hAnsiTheme="minorHAnsi" w:cs="Arial"/>
                <w:sz w:val="22"/>
                <w:szCs w:val="22"/>
                <w:lang w:val="en-IE"/>
              </w:rPr>
              <w:t>D</w:t>
            </w:r>
            <w:r w:rsidRPr="00620E78">
              <w:rPr>
                <w:rFonts w:asciiTheme="minorHAnsi" w:hAnsiTheme="minorHAnsi" w:cs="Arial"/>
                <w:sz w:val="22"/>
                <w:szCs w:val="22"/>
                <w:lang w:val="en-IE"/>
              </w:rPr>
              <w:t>, CD018</w:t>
            </w:r>
            <w:r>
              <w:rPr>
                <w:rFonts w:asciiTheme="minorHAnsi" w:hAnsiTheme="minorHAnsi" w:cs="Arial"/>
                <w:sz w:val="22"/>
                <w:szCs w:val="22"/>
                <w:lang w:val="en-IE"/>
              </w:rPr>
              <w:t>D</w:t>
            </w:r>
            <w:r w:rsidRPr="00620E78">
              <w:rPr>
                <w:rFonts w:asciiTheme="minorHAnsi" w:hAnsiTheme="minorHAnsi" w:cs="Arial"/>
                <w:sz w:val="22"/>
                <w:szCs w:val="22"/>
                <w:lang w:val="en-IE"/>
              </w:rPr>
              <w:t>, CD038</w:t>
            </w:r>
            <w:r>
              <w:rPr>
                <w:rFonts w:asciiTheme="minorHAnsi" w:hAnsiTheme="minorHAnsi" w:cs="Arial"/>
                <w:sz w:val="22"/>
                <w:szCs w:val="22"/>
                <w:lang w:val="en-IE"/>
              </w:rPr>
              <w:t>D</w:t>
            </w:r>
            <w:r w:rsidRPr="00620E78">
              <w:rPr>
                <w:rFonts w:asciiTheme="minorHAnsi" w:hAnsiTheme="minorHAnsi" w:cs="Arial"/>
                <w:sz w:val="22"/>
                <w:szCs w:val="22"/>
                <w:lang w:val="en-IE"/>
              </w:rPr>
              <w:t>, CD050</w:t>
            </w:r>
            <w:r>
              <w:rPr>
                <w:rFonts w:asciiTheme="minorHAnsi" w:hAnsiTheme="minorHAnsi" w:cs="Arial"/>
                <w:sz w:val="22"/>
                <w:szCs w:val="22"/>
                <w:lang w:val="en-IE"/>
              </w:rPr>
              <w:t>D</w:t>
            </w:r>
            <w:r w:rsidRPr="00620E78">
              <w:rPr>
                <w:rFonts w:asciiTheme="minorHAnsi" w:hAnsiTheme="minorHAnsi" w:cs="Arial"/>
                <w:sz w:val="22"/>
                <w:szCs w:val="22"/>
                <w:lang w:val="en-IE"/>
              </w:rPr>
              <w:t>, CD0</w:t>
            </w:r>
            <w:r>
              <w:rPr>
                <w:rFonts w:asciiTheme="minorHAnsi" w:hAnsiTheme="minorHAnsi" w:cs="Arial"/>
                <w:sz w:val="22"/>
                <w:szCs w:val="22"/>
                <w:lang w:val="en-IE"/>
              </w:rPr>
              <w:t>6</w:t>
            </w:r>
            <w:r w:rsidRPr="00620E78">
              <w:rPr>
                <w:rFonts w:asciiTheme="minorHAnsi" w:hAnsiTheme="minorHAnsi" w:cs="Arial"/>
                <w:sz w:val="22"/>
                <w:szCs w:val="22"/>
                <w:lang w:val="en-IE"/>
              </w:rPr>
              <w:t>0D</w:t>
            </w:r>
            <w:r>
              <w:rPr>
                <w:rFonts w:asciiTheme="minorHAnsi" w:hAnsiTheme="minorHAnsi" w:cs="Arial"/>
                <w:sz w:val="22"/>
                <w:szCs w:val="22"/>
                <w:lang w:val="en-IE"/>
              </w:rPr>
              <w:t>,</w:t>
            </w:r>
            <w:r w:rsidRPr="00620E78">
              <w:rPr>
                <w:rFonts w:asciiTheme="minorHAnsi" w:hAnsiTheme="minorHAnsi" w:cs="Arial"/>
                <w:sz w:val="22"/>
                <w:szCs w:val="22"/>
                <w:lang w:val="en-IE"/>
              </w:rPr>
              <w:t xml:space="preserve"> CD115</w:t>
            </w:r>
            <w:r>
              <w:rPr>
                <w:rFonts w:asciiTheme="minorHAnsi" w:hAnsiTheme="minorHAnsi" w:cs="Arial"/>
                <w:sz w:val="22"/>
                <w:szCs w:val="22"/>
                <w:lang w:val="en-IE"/>
              </w:rPr>
              <w:t>D</w:t>
            </w:r>
            <w:r w:rsidRPr="00620E78">
              <w:rPr>
                <w:rFonts w:asciiTheme="minorHAnsi" w:hAnsiTheme="minorHAnsi" w:cs="Arial"/>
                <w:sz w:val="22"/>
                <w:szCs w:val="22"/>
                <w:lang w:val="en-IE"/>
              </w:rPr>
              <w:t>, CD160</w:t>
            </w:r>
            <w:r>
              <w:rPr>
                <w:rFonts w:asciiTheme="minorHAnsi" w:hAnsiTheme="minorHAnsi" w:cs="Arial"/>
                <w:sz w:val="22"/>
                <w:szCs w:val="22"/>
                <w:lang w:val="en-IE"/>
              </w:rPr>
              <w:t>D</w:t>
            </w:r>
            <w:r w:rsidRPr="00620E78">
              <w:rPr>
                <w:rFonts w:asciiTheme="minorHAnsi" w:hAnsiTheme="minorHAnsi" w:cs="Arial"/>
                <w:sz w:val="22"/>
                <w:szCs w:val="22"/>
                <w:lang w:val="en-IE"/>
              </w:rPr>
              <w:t>, CD165</w:t>
            </w:r>
            <w:r>
              <w:rPr>
                <w:rFonts w:asciiTheme="minorHAnsi" w:hAnsiTheme="minorHAnsi" w:cs="Arial"/>
                <w:sz w:val="22"/>
                <w:szCs w:val="22"/>
                <w:lang w:val="en-IE"/>
              </w:rPr>
              <w:t>D</w:t>
            </w:r>
            <w:r w:rsidRPr="00620E78">
              <w:rPr>
                <w:rFonts w:asciiTheme="minorHAnsi" w:hAnsiTheme="minorHAnsi" w:cs="Arial"/>
                <w:sz w:val="22"/>
                <w:szCs w:val="22"/>
                <w:lang w:val="en-IE"/>
              </w:rPr>
              <w:t>, CD200</w:t>
            </w:r>
            <w:r>
              <w:rPr>
                <w:rFonts w:asciiTheme="minorHAnsi" w:hAnsiTheme="minorHAnsi" w:cs="Arial"/>
                <w:sz w:val="22"/>
                <w:szCs w:val="22"/>
                <w:lang w:val="en-IE"/>
              </w:rPr>
              <w:t>D</w:t>
            </w:r>
            <w:r w:rsidRPr="00620E78">
              <w:rPr>
                <w:rFonts w:asciiTheme="minorHAnsi" w:hAnsiTheme="minorHAnsi" w:cs="Arial"/>
                <w:sz w:val="22"/>
                <w:szCs w:val="22"/>
                <w:lang w:val="en-IE"/>
              </w:rPr>
              <w:t>, CD203</w:t>
            </w:r>
            <w:r>
              <w:rPr>
                <w:rFonts w:asciiTheme="minorHAnsi" w:hAnsiTheme="minorHAnsi" w:cs="Arial"/>
                <w:sz w:val="22"/>
                <w:szCs w:val="22"/>
                <w:lang w:val="en-IE"/>
              </w:rPr>
              <w:t>D.</w:t>
            </w:r>
            <w:r>
              <w:t xml:space="preserve"> </w:t>
            </w:r>
            <w:r w:rsidRPr="00620E78">
              <w:rPr>
                <w:rFonts w:asciiTheme="minorHAnsi" w:hAnsiTheme="minorHAnsi" w:cs="Arial"/>
                <w:sz w:val="22"/>
                <w:szCs w:val="22"/>
                <w:lang w:val="en-IE"/>
              </w:rPr>
              <w:t>CD</w:t>
            </w:r>
            <w:r>
              <w:rPr>
                <w:rFonts w:asciiTheme="minorHAnsi" w:hAnsiTheme="minorHAnsi" w:cs="Arial"/>
                <w:sz w:val="22"/>
                <w:szCs w:val="22"/>
                <w:lang w:val="en-IE"/>
              </w:rPr>
              <w:t>A13</w:t>
            </w:r>
            <w:r w:rsidRPr="00620E78">
              <w:rPr>
                <w:rFonts w:asciiTheme="minorHAnsi" w:hAnsiTheme="minorHAnsi" w:cs="Arial"/>
                <w:sz w:val="22"/>
                <w:szCs w:val="22"/>
                <w:lang w:val="en-IE"/>
              </w:rPr>
              <w:t>D</w:t>
            </w:r>
            <w:r>
              <w:rPr>
                <w:rFonts w:asciiTheme="minorHAnsi" w:hAnsiTheme="minorHAnsi" w:cs="Arial"/>
                <w:sz w:val="22"/>
                <w:szCs w:val="22"/>
                <w:lang w:val="en-IE"/>
              </w:rPr>
              <w:t>,</w:t>
            </w:r>
            <w:r>
              <w:t xml:space="preserve"> </w:t>
            </w:r>
            <w:r w:rsidRPr="00620E78">
              <w:rPr>
                <w:rFonts w:asciiTheme="minorHAnsi" w:hAnsiTheme="minorHAnsi" w:cs="Arial"/>
                <w:sz w:val="22"/>
                <w:szCs w:val="22"/>
                <w:lang w:val="en-IE"/>
              </w:rPr>
              <w:t>CD</w:t>
            </w:r>
            <w:r>
              <w:rPr>
                <w:rFonts w:asciiTheme="minorHAnsi" w:hAnsiTheme="minorHAnsi" w:cs="Arial"/>
                <w:sz w:val="22"/>
                <w:szCs w:val="22"/>
                <w:lang w:val="en-IE"/>
              </w:rPr>
              <w:t>A15</w:t>
            </w:r>
            <w:r w:rsidRPr="00620E78">
              <w:rPr>
                <w:rFonts w:asciiTheme="minorHAnsi" w:hAnsiTheme="minorHAnsi" w:cs="Arial"/>
                <w:sz w:val="22"/>
                <w:szCs w:val="22"/>
                <w:lang w:val="en-IE"/>
              </w:rPr>
              <w:t>D</w:t>
            </w:r>
            <w:r>
              <w:rPr>
                <w:rFonts w:asciiTheme="minorHAnsi" w:hAnsiTheme="minorHAnsi" w:cs="Arial"/>
                <w:sz w:val="22"/>
                <w:szCs w:val="22"/>
                <w:lang w:val="en-IE"/>
              </w:rPr>
              <w:t>,</w:t>
            </w:r>
            <w:r>
              <w:t xml:space="preserve"> </w:t>
            </w:r>
            <w:r w:rsidRPr="00620E78">
              <w:rPr>
                <w:rFonts w:asciiTheme="minorHAnsi" w:hAnsiTheme="minorHAnsi" w:cs="Arial"/>
                <w:sz w:val="22"/>
                <w:szCs w:val="22"/>
                <w:lang w:val="en-IE"/>
              </w:rPr>
              <w:t>CD</w:t>
            </w:r>
            <w:r>
              <w:rPr>
                <w:rFonts w:asciiTheme="minorHAnsi" w:hAnsiTheme="minorHAnsi" w:cs="Arial"/>
                <w:sz w:val="22"/>
                <w:szCs w:val="22"/>
                <w:lang w:val="en-IE"/>
              </w:rPr>
              <w:t>A64</w:t>
            </w:r>
            <w:r w:rsidRPr="00620E78">
              <w:rPr>
                <w:rFonts w:asciiTheme="minorHAnsi" w:hAnsiTheme="minorHAnsi" w:cs="Arial"/>
                <w:sz w:val="22"/>
                <w:szCs w:val="22"/>
                <w:lang w:val="en-IE"/>
              </w:rPr>
              <w:t>D</w:t>
            </w:r>
            <w:r>
              <w:rPr>
                <w:rFonts w:asciiTheme="minorHAnsi" w:hAnsiTheme="minorHAnsi" w:cs="Arial"/>
                <w:sz w:val="22"/>
                <w:szCs w:val="22"/>
                <w:lang w:val="en-IE"/>
              </w:rPr>
              <w:t>.</w:t>
            </w:r>
          </w:p>
          <w:p w14:paraId="6E9D0ACC" w14:textId="77777777" w:rsidR="008D714C" w:rsidRPr="00D36F96" w:rsidRDefault="008D714C" w:rsidP="00D130CB">
            <w:pPr>
              <w:pStyle w:val="ListParagraph"/>
              <w:numPr>
                <w:ilvl w:val="0"/>
                <w:numId w:val="39"/>
              </w:numPr>
              <w:rPr>
                <w:rFonts w:asciiTheme="minorHAnsi" w:hAnsiTheme="minorHAnsi" w:cs="Arial"/>
                <w:b/>
                <w:bCs/>
                <w:sz w:val="22"/>
                <w:szCs w:val="22"/>
                <w:u w:val="single"/>
              </w:rPr>
            </w:pPr>
            <w:r w:rsidRPr="00D36F96">
              <w:rPr>
                <w:rFonts w:asciiTheme="minorHAnsi" w:hAnsiTheme="minorHAnsi" w:cs="Arial"/>
                <w:sz w:val="22"/>
                <w:szCs w:val="22"/>
                <w:lang w:val="en-IE"/>
              </w:rPr>
              <w:t xml:space="preserve">External Domain: </w:t>
            </w:r>
            <w:r w:rsidRPr="00620E78">
              <w:rPr>
                <w:rFonts w:asciiTheme="minorHAnsi" w:hAnsiTheme="minorHAnsi" w:cs="Arial"/>
                <w:sz w:val="22"/>
                <w:szCs w:val="22"/>
                <w:lang w:val="en-IE"/>
              </w:rPr>
              <w:t>CC013</w:t>
            </w:r>
            <w:r>
              <w:rPr>
                <w:rFonts w:asciiTheme="minorHAnsi" w:hAnsiTheme="minorHAnsi" w:cs="Arial"/>
                <w:sz w:val="22"/>
                <w:szCs w:val="22"/>
                <w:lang w:val="en-IE"/>
              </w:rPr>
              <w:t>D</w:t>
            </w:r>
            <w:r w:rsidRPr="00620E78">
              <w:rPr>
                <w:rFonts w:asciiTheme="minorHAnsi" w:hAnsiTheme="minorHAnsi" w:cs="Arial"/>
                <w:sz w:val="22"/>
                <w:szCs w:val="22"/>
                <w:lang w:val="en-IE"/>
              </w:rPr>
              <w:t>, CC015</w:t>
            </w:r>
            <w:r>
              <w:rPr>
                <w:rFonts w:asciiTheme="minorHAnsi" w:hAnsiTheme="minorHAnsi" w:cs="Arial"/>
                <w:sz w:val="22"/>
                <w:szCs w:val="22"/>
                <w:lang w:val="en-IE"/>
              </w:rPr>
              <w:t>D</w:t>
            </w:r>
            <w:r w:rsidRPr="00620E78">
              <w:rPr>
                <w:rFonts w:asciiTheme="minorHAnsi" w:hAnsiTheme="minorHAnsi" w:cs="Arial"/>
                <w:sz w:val="22"/>
                <w:szCs w:val="22"/>
                <w:lang w:val="en-IE"/>
              </w:rPr>
              <w:t>, CC017</w:t>
            </w:r>
            <w:r>
              <w:rPr>
                <w:rFonts w:asciiTheme="minorHAnsi" w:hAnsiTheme="minorHAnsi" w:cs="Arial"/>
                <w:sz w:val="22"/>
                <w:szCs w:val="22"/>
                <w:lang w:val="en-IE"/>
              </w:rPr>
              <w:t>D</w:t>
            </w:r>
            <w:r w:rsidRPr="00620E78">
              <w:rPr>
                <w:rFonts w:asciiTheme="minorHAnsi" w:hAnsiTheme="minorHAnsi" w:cs="Arial"/>
                <w:sz w:val="22"/>
                <w:szCs w:val="22"/>
                <w:lang w:val="en-IE"/>
              </w:rPr>
              <w:t>, CC025</w:t>
            </w:r>
            <w:r>
              <w:rPr>
                <w:rFonts w:asciiTheme="minorHAnsi" w:hAnsiTheme="minorHAnsi" w:cs="Arial"/>
                <w:sz w:val="22"/>
                <w:szCs w:val="22"/>
                <w:lang w:val="en-IE"/>
              </w:rPr>
              <w:t>D</w:t>
            </w:r>
            <w:r w:rsidRPr="00620E78">
              <w:rPr>
                <w:rFonts w:asciiTheme="minorHAnsi" w:hAnsiTheme="minorHAnsi" w:cs="Arial"/>
                <w:sz w:val="22"/>
                <w:szCs w:val="22"/>
                <w:lang w:val="en-IE"/>
              </w:rPr>
              <w:t>, CC029</w:t>
            </w:r>
            <w:r>
              <w:rPr>
                <w:rFonts w:asciiTheme="minorHAnsi" w:hAnsiTheme="minorHAnsi" w:cs="Arial"/>
                <w:sz w:val="22"/>
                <w:szCs w:val="22"/>
                <w:lang w:val="en-IE"/>
              </w:rPr>
              <w:t>D</w:t>
            </w:r>
            <w:r w:rsidRPr="00620E78">
              <w:rPr>
                <w:rFonts w:asciiTheme="minorHAnsi" w:hAnsiTheme="minorHAnsi" w:cs="Arial"/>
                <w:sz w:val="22"/>
                <w:szCs w:val="22"/>
                <w:lang w:val="en-IE"/>
              </w:rPr>
              <w:t>, CC043</w:t>
            </w:r>
            <w:r>
              <w:rPr>
                <w:rFonts w:asciiTheme="minorHAnsi" w:hAnsiTheme="minorHAnsi" w:cs="Arial"/>
                <w:sz w:val="22"/>
                <w:szCs w:val="22"/>
                <w:lang w:val="en-IE"/>
              </w:rPr>
              <w:t>D</w:t>
            </w:r>
            <w:r w:rsidRPr="00620E78">
              <w:rPr>
                <w:rFonts w:asciiTheme="minorHAnsi" w:hAnsiTheme="minorHAnsi" w:cs="Arial"/>
                <w:sz w:val="22"/>
                <w:szCs w:val="22"/>
                <w:lang w:val="en-IE"/>
              </w:rPr>
              <w:t>, CC044</w:t>
            </w:r>
            <w:r>
              <w:rPr>
                <w:rFonts w:asciiTheme="minorHAnsi" w:hAnsiTheme="minorHAnsi" w:cs="Arial"/>
                <w:sz w:val="22"/>
                <w:szCs w:val="22"/>
                <w:lang w:val="en-IE"/>
              </w:rPr>
              <w:t>D</w:t>
            </w:r>
            <w:r w:rsidRPr="00620E78">
              <w:rPr>
                <w:rFonts w:asciiTheme="minorHAnsi" w:hAnsiTheme="minorHAnsi" w:cs="Arial"/>
                <w:sz w:val="22"/>
                <w:szCs w:val="22"/>
                <w:lang w:val="en-IE"/>
              </w:rPr>
              <w:t>, C</w:t>
            </w:r>
            <w:r>
              <w:rPr>
                <w:rFonts w:asciiTheme="minorHAnsi" w:hAnsiTheme="minorHAnsi" w:cs="Arial"/>
                <w:sz w:val="22"/>
                <w:szCs w:val="22"/>
                <w:lang w:val="en-IE"/>
              </w:rPr>
              <w:t>C</w:t>
            </w:r>
            <w:r w:rsidRPr="00620E78">
              <w:rPr>
                <w:rFonts w:asciiTheme="minorHAnsi" w:hAnsiTheme="minorHAnsi" w:cs="Arial"/>
                <w:sz w:val="22"/>
                <w:szCs w:val="22"/>
                <w:lang w:val="en-IE"/>
              </w:rPr>
              <w:t>060D</w:t>
            </w:r>
            <w:r>
              <w:rPr>
                <w:rFonts w:asciiTheme="minorHAnsi" w:hAnsiTheme="minorHAnsi" w:cs="Arial"/>
                <w:sz w:val="22"/>
                <w:szCs w:val="22"/>
                <w:lang w:val="en-IE"/>
              </w:rPr>
              <w:t>,</w:t>
            </w:r>
            <w:r w:rsidRPr="00620E78">
              <w:rPr>
                <w:rFonts w:asciiTheme="minorHAnsi" w:hAnsiTheme="minorHAnsi" w:cs="Arial"/>
                <w:sz w:val="22"/>
                <w:szCs w:val="22"/>
                <w:lang w:val="en-IE"/>
              </w:rPr>
              <w:t xml:space="preserve"> CC170</w:t>
            </w:r>
            <w:r>
              <w:rPr>
                <w:rFonts w:asciiTheme="minorHAnsi" w:hAnsiTheme="minorHAnsi" w:cs="Arial"/>
                <w:sz w:val="22"/>
                <w:szCs w:val="22"/>
                <w:lang w:val="en-IE"/>
              </w:rPr>
              <w:t xml:space="preserve">D, </w:t>
            </w:r>
            <w:r w:rsidRPr="00620E78">
              <w:rPr>
                <w:rFonts w:asciiTheme="minorHAnsi" w:hAnsiTheme="minorHAnsi" w:cs="Arial"/>
                <w:sz w:val="22"/>
                <w:szCs w:val="22"/>
                <w:lang w:val="en-IE"/>
              </w:rPr>
              <w:t>C</w:t>
            </w:r>
            <w:r>
              <w:rPr>
                <w:rFonts w:asciiTheme="minorHAnsi" w:hAnsiTheme="minorHAnsi" w:cs="Arial"/>
                <w:sz w:val="22"/>
                <w:szCs w:val="22"/>
                <w:lang w:val="en-IE"/>
              </w:rPr>
              <w:t>C</w:t>
            </w:r>
            <w:r w:rsidRPr="00620E78">
              <w:rPr>
                <w:rFonts w:asciiTheme="minorHAnsi" w:hAnsiTheme="minorHAnsi" w:cs="Arial"/>
                <w:sz w:val="22"/>
                <w:szCs w:val="22"/>
                <w:lang w:val="en-IE"/>
              </w:rPr>
              <w:t>A13D, C</w:t>
            </w:r>
            <w:r>
              <w:rPr>
                <w:rFonts w:asciiTheme="minorHAnsi" w:hAnsiTheme="minorHAnsi" w:cs="Arial"/>
                <w:sz w:val="22"/>
                <w:szCs w:val="22"/>
                <w:lang w:val="en-IE"/>
              </w:rPr>
              <w:t>C</w:t>
            </w:r>
            <w:r w:rsidRPr="00620E78">
              <w:rPr>
                <w:rFonts w:asciiTheme="minorHAnsi" w:hAnsiTheme="minorHAnsi" w:cs="Arial"/>
                <w:sz w:val="22"/>
                <w:szCs w:val="22"/>
                <w:lang w:val="en-IE"/>
              </w:rPr>
              <w:t>A15D, C</w:t>
            </w:r>
            <w:r>
              <w:rPr>
                <w:rFonts w:asciiTheme="minorHAnsi" w:hAnsiTheme="minorHAnsi" w:cs="Arial"/>
                <w:sz w:val="22"/>
                <w:szCs w:val="22"/>
                <w:lang w:val="en-IE"/>
              </w:rPr>
              <w:t>C</w:t>
            </w:r>
            <w:r w:rsidRPr="00620E78">
              <w:rPr>
                <w:rFonts w:asciiTheme="minorHAnsi" w:hAnsiTheme="minorHAnsi" w:cs="Arial"/>
                <w:sz w:val="22"/>
                <w:szCs w:val="22"/>
                <w:lang w:val="en-IE"/>
              </w:rPr>
              <w:t>A</w:t>
            </w:r>
            <w:r>
              <w:rPr>
                <w:rFonts w:asciiTheme="minorHAnsi" w:hAnsiTheme="minorHAnsi" w:cs="Arial"/>
                <w:sz w:val="22"/>
                <w:szCs w:val="22"/>
                <w:lang w:val="en-IE"/>
              </w:rPr>
              <w:t>29</w:t>
            </w:r>
            <w:r w:rsidRPr="00620E78">
              <w:rPr>
                <w:rFonts w:asciiTheme="minorHAnsi" w:hAnsiTheme="minorHAnsi" w:cs="Arial"/>
                <w:sz w:val="22"/>
                <w:szCs w:val="22"/>
                <w:lang w:val="en-IE"/>
              </w:rPr>
              <w:t>D</w:t>
            </w:r>
            <w:r>
              <w:rPr>
                <w:rFonts w:asciiTheme="minorHAnsi" w:hAnsiTheme="minorHAnsi" w:cs="Arial"/>
                <w:sz w:val="22"/>
                <w:szCs w:val="22"/>
                <w:lang w:val="en-IE"/>
              </w:rPr>
              <w:t>,</w:t>
            </w:r>
            <w:r>
              <w:t xml:space="preserve"> </w:t>
            </w:r>
            <w:r w:rsidRPr="00620E78">
              <w:rPr>
                <w:rFonts w:asciiTheme="minorHAnsi" w:hAnsiTheme="minorHAnsi" w:cs="Arial"/>
                <w:sz w:val="22"/>
                <w:szCs w:val="22"/>
                <w:lang w:val="en-IE"/>
              </w:rPr>
              <w:t>C</w:t>
            </w:r>
            <w:r>
              <w:rPr>
                <w:rFonts w:asciiTheme="minorHAnsi" w:hAnsiTheme="minorHAnsi" w:cs="Arial"/>
                <w:sz w:val="22"/>
                <w:szCs w:val="22"/>
                <w:lang w:val="en-IE"/>
              </w:rPr>
              <w:t>C</w:t>
            </w:r>
            <w:r w:rsidRPr="00620E78">
              <w:rPr>
                <w:rFonts w:asciiTheme="minorHAnsi" w:hAnsiTheme="minorHAnsi" w:cs="Arial"/>
                <w:sz w:val="22"/>
                <w:szCs w:val="22"/>
                <w:lang w:val="en-IE"/>
              </w:rPr>
              <w:t>A64D</w:t>
            </w:r>
            <w:r>
              <w:rPr>
                <w:rFonts w:asciiTheme="minorHAnsi" w:hAnsiTheme="minorHAnsi" w:cs="Arial"/>
                <w:sz w:val="22"/>
                <w:szCs w:val="22"/>
                <w:lang w:val="en-IE"/>
              </w:rPr>
              <w:t>.</w:t>
            </w:r>
          </w:p>
          <w:p w14:paraId="36B2FCD6" w14:textId="77777777" w:rsidR="005B1DE2" w:rsidRPr="001F005E" w:rsidRDefault="005B1DE2" w:rsidP="005B1DE2">
            <w:pPr>
              <w:pStyle w:val="paragraph"/>
              <w:spacing w:before="0" w:beforeAutospacing="0" w:after="0" w:afterAutospacing="0"/>
              <w:textAlignment w:val="baseline"/>
              <w:rPr>
                <w:rFonts w:ascii="Calibri" w:hAnsi="Calibri"/>
                <w:sz w:val="22"/>
                <w:szCs w:val="22"/>
              </w:rPr>
            </w:pPr>
          </w:p>
          <w:p w14:paraId="2CB748C5" w14:textId="77777777" w:rsidR="0000571A" w:rsidRPr="004F360B" w:rsidRDefault="0000571A" w:rsidP="0000571A">
            <w:pPr>
              <w:rPr>
                <w:rStyle w:val="normaltextrun"/>
                <w:rFonts w:ascii="Calibri" w:hAnsi="Calibri"/>
                <w:b/>
                <w:bCs/>
                <w:sz w:val="22"/>
                <w:szCs w:val="22"/>
                <w:u w:val="single"/>
              </w:rPr>
            </w:pPr>
            <w:r w:rsidRPr="004F360B">
              <w:rPr>
                <w:rStyle w:val="normaltextrun"/>
                <w:rFonts w:ascii="Calibri" w:hAnsi="Calibri"/>
                <w:b/>
                <w:bCs/>
                <w:sz w:val="22"/>
                <w:szCs w:val="22"/>
                <w:u w:val="single"/>
              </w:rPr>
              <w:t xml:space="preserve">Impacted Rules, Conditions &amp; BRTs etc.: </w:t>
            </w:r>
          </w:p>
          <w:p w14:paraId="792F8F89" w14:textId="276B648B" w:rsidR="005B1DE2" w:rsidRPr="00384BAA" w:rsidRDefault="006B0D3E" w:rsidP="00D130CB">
            <w:pPr>
              <w:pStyle w:val="paragraph"/>
              <w:numPr>
                <w:ilvl w:val="0"/>
                <w:numId w:val="39"/>
              </w:numPr>
              <w:spacing w:before="0" w:beforeAutospacing="0" w:after="0" w:afterAutospacing="0"/>
              <w:textAlignment w:val="baseline"/>
              <w:rPr>
                <w:rFonts w:ascii="Calibri" w:hAnsi="Calibri"/>
                <w:b/>
                <w:bCs/>
                <w:sz w:val="22"/>
                <w:szCs w:val="22"/>
              </w:rPr>
            </w:pPr>
            <w:r w:rsidRPr="00384BAA">
              <w:rPr>
                <w:rFonts w:ascii="Calibri" w:hAnsi="Calibri"/>
                <w:b/>
                <w:bCs/>
                <w:sz w:val="22"/>
                <w:szCs w:val="22"/>
              </w:rPr>
              <w:t>G0</w:t>
            </w:r>
            <w:r w:rsidR="00B775A5" w:rsidRPr="00384BAA">
              <w:rPr>
                <w:rFonts w:ascii="Calibri" w:hAnsi="Calibri"/>
                <w:b/>
                <w:bCs/>
                <w:sz w:val="22"/>
                <w:szCs w:val="22"/>
              </w:rPr>
              <w:t>991</w:t>
            </w:r>
          </w:p>
          <w:p w14:paraId="7283288B" w14:textId="77777777" w:rsidR="0000571A" w:rsidRPr="00F56E6B" w:rsidRDefault="0000571A" w:rsidP="00BA351E">
            <w:pPr>
              <w:rPr>
                <w:rFonts w:asciiTheme="minorHAnsi" w:hAnsiTheme="minorHAnsi" w:cs="Arial"/>
                <w:sz w:val="22"/>
                <w:szCs w:val="22"/>
                <w:u w:val="single"/>
                <w:lang w:val="en-US"/>
              </w:rPr>
            </w:pPr>
          </w:p>
          <w:p w14:paraId="0C951374" w14:textId="4403074D" w:rsidR="007741E6" w:rsidRPr="00C705E9" w:rsidRDefault="0006598B" w:rsidP="00D200C9">
            <w:pPr>
              <w:rPr>
                <w:rFonts w:asciiTheme="minorHAnsi" w:hAnsiTheme="minorHAnsi" w:cstheme="minorHAnsi"/>
                <w:b/>
                <w:bCs/>
                <w:sz w:val="22"/>
                <w:szCs w:val="22"/>
                <w:u w:val="single"/>
                <w:lang w:val="en-US"/>
              </w:rPr>
            </w:pPr>
            <w:r w:rsidRPr="00AE06CE">
              <w:rPr>
                <w:rStyle w:val="normaltextrun"/>
                <w:rFonts w:ascii="Calibri" w:hAnsi="Calibri"/>
                <w:b/>
                <w:bCs/>
                <w:sz w:val="22"/>
                <w:szCs w:val="22"/>
                <w:u w:val="single"/>
              </w:rPr>
              <w:t>Impacted CI Artefacts: </w:t>
            </w:r>
          </w:p>
          <w:p w14:paraId="174EDEC9" w14:textId="77777777" w:rsidR="001F19DE" w:rsidRDefault="001F19DE" w:rsidP="00D130CB">
            <w:pPr>
              <w:pStyle w:val="paragraph"/>
              <w:numPr>
                <w:ilvl w:val="0"/>
                <w:numId w:val="39"/>
              </w:numPr>
              <w:spacing w:before="0" w:beforeAutospacing="0" w:after="0" w:afterAutospacing="0"/>
              <w:textAlignment w:val="baseline"/>
              <w:rPr>
                <w:rFonts w:ascii="Calibri" w:hAnsi="Calibri" w:cs="Calibri"/>
                <w:sz w:val="22"/>
                <w:szCs w:val="22"/>
              </w:rPr>
            </w:pPr>
            <w:r>
              <w:rPr>
                <w:rStyle w:val="normaltextrun"/>
                <w:rFonts w:ascii="Calibri" w:hAnsi="Calibri" w:cs="Calibri"/>
                <w:b/>
                <w:bCs/>
                <w:sz w:val="22"/>
                <w:szCs w:val="22"/>
              </w:rPr>
              <w:t xml:space="preserve">CSE-v51.8.2: </w:t>
            </w:r>
            <w:r>
              <w:rPr>
                <w:rStyle w:val="normaltextrun"/>
                <w:rFonts w:ascii="Calibri" w:hAnsi="Calibri" w:cs="Calibri"/>
                <w:b/>
                <w:bCs/>
                <w:sz w:val="22"/>
                <w:szCs w:val="22"/>
                <w:u w:val="single"/>
              </w:rPr>
              <w:t>Yes.</w:t>
            </w:r>
            <w:r>
              <w:rPr>
                <w:rStyle w:val="eop"/>
                <w:rFonts w:ascii="Calibri" w:hAnsi="Calibri" w:cs="Calibri"/>
                <w:sz w:val="22"/>
                <w:szCs w:val="22"/>
              </w:rPr>
              <w:t> </w:t>
            </w:r>
          </w:p>
          <w:p w14:paraId="47C57D5E" w14:textId="6F88198D" w:rsidR="001F19DE" w:rsidRDefault="001F19DE" w:rsidP="00D130CB">
            <w:pPr>
              <w:pStyle w:val="paragraph"/>
              <w:numPr>
                <w:ilvl w:val="0"/>
                <w:numId w:val="39"/>
              </w:numPr>
              <w:spacing w:before="0" w:beforeAutospacing="0" w:after="0" w:afterAutospacing="0"/>
              <w:textAlignment w:val="baseline"/>
              <w:rPr>
                <w:rFonts w:ascii="Calibri" w:hAnsi="Calibri" w:cs="Calibri"/>
                <w:sz w:val="22"/>
                <w:szCs w:val="22"/>
              </w:rPr>
            </w:pPr>
            <w:r>
              <w:rPr>
                <w:rStyle w:val="normaltextrun"/>
                <w:rFonts w:ascii="Calibri" w:hAnsi="Calibri" w:cs="Calibri"/>
                <w:b/>
                <w:bCs/>
                <w:sz w:val="22"/>
                <w:szCs w:val="22"/>
              </w:rPr>
              <w:t>DDNTA-5.15.1-v1.00 (Appendix X</w:t>
            </w:r>
            <w:r w:rsidR="00C72324">
              <w:rPr>
                <w:rStyle w:val="normaltextrun"/>
                <w:rFonts w:ascii="Calibri" w:hAnsi="Calibri" w:cs="Calibri"/>
                <w:b/>
                <w:bCs/>
                <w:sz w:val="22"/>
                <w:szCs w:val="22"/>
              </w:rPr>
              <w:t>,</w:t>
            </w:r>
            <w:r w:rsidR="00C72324">
              <w:rPr>
                <w:rStyle w:val="normaltextrun"/>
                <w:rFonts w:ascii="Calibri" w:hAnsi="Calibri" w:cs="Calibri"/>
                <w:b/>
                <w:bCs/>
              </w:rPr>
              <w:t xml:space="preserve"> </w:t>
            </w:r>
            <w:r w:rsidR="00C72324" w:rsidRPr="00C72324">
              <w:rPr>
                <w:rStyle w:val="normaltextrun"/>
                <w:rFonts w:ascii="Calibri" w:hAnsi="Calibri" w:cs="Calibri"/>
                <w:b/>
                <w:bCs/>
                <w:sz w:val="22"/>
                <w:szCs w:val="22"/>
              </w:rPr>
              <w:t>Q2</w:t>
            </w:r>
            <w:r w:rsidR="00B13DBA">
              <w:rPr>
                <w:rStyle w:val="normaltextrun"/>
                <w:rFonts w:ascii="Calibri" w:hAnsi="Calibri" w:cs="Calibri"/>
                <w:b/>
                <w:bCs/>
                <w:sz w:val="22"/>
                <w:szCs w:val="22"/>
              </w:rPr>
              <w:t>, D</w:t>
            </w:r>
            <w:r>
              <w:rPr>
                <w:rStyle w:val="normaltextrun"/>
                <w:rFonts w:ascii="Calibri" w:hAnsi="Calibri" w:cs="Calibri"/>
                <w:b/>
                <w:bCs/>
                <w:sz w:val="22"/>
                <w:szCs w:val="22"/>
              </w:rPr>
              <w:t xml:space="preserve">): </w:t>
            </w:r>
            <w:r>
              <w:rPr>
                <w:rStyle w:val="normaltextrun"/>
                <w:rFonts w:ascii="Calibri" w:hAnsi="Calibri" w:cs="Calibri"/>
                <w:b/>
                <w:bCs/>
                <w:sz w:val="22"/>
                <w:szCs w:val="22"/>
                <w:u w:val="single"/>
              </w:rPr>
              <w:t>Yes.</w:t>
            </w:r>
            <w:r>
              <w:rPr>
                <w:rStyle w:val="eop"/>
                <w:rFonts w:ascii="Calibri" w:hAnsi="Calibri" w:cs="Calibri"/>
                <w:sz w:val="22"/>
                <w:szCs w:val="22"/>
              </w:rPr>
              <w:t> </w:t>
            </w:r>
          </w:p>
          <w:p w14:paraId="7E674966" w14:textId="54AF1550" w:rsidR="001F19DE" w:rsidRPr="00BD2F29" w:rsidRDefault="001F19DE" w:rsidP="00D130CB">
            <w:pPr>
              <w:pStyle w:val="paragraph"/>
              <w:numPr>
                <w:ilvl w:val="0"/>
                <w:numId w:val="39"/>
              </w:numPr>
              <w:spacing w:before="0" w:beforeAutospacing="0" w:after="0" w:afterAutospacing="0"/>
              <w:textAlignment w:val="baseline"/>
              <w:rPr>
                <w:rStyle w:val="normaltextrun"/>
                <w:color w:val="808080"/>
              </w:rPr>
            </w:pPr>
            <w:r w:rsidRPr="00B13DBA">
              <w:rPr>
                <w:rStyle w:val="normaltextrun"/>
                <w:rFonts w:ascii="Calibri" w:hAnsi="Calibri" w:cs="Calibri"/>
                <w:b/>
                <w:bCs/>
                <w:sz w:val="22"/>
                <w:szCs w:val="22"/>
              </w:rPr>
              <w:t xml:space="preserve">DMP Package-v5.8.0-v1.00: </w:t>
            </w:r>
            <w:r w:rsidRPr="00B13DBA">
              <w:rPr>
                <w:rStyle w:val="normaltextrun"/>
                <w:rFonts w:ascii="Calibri" w:hAnsi="Calibri" w:cs="Calibri"/>
                <w:b/>
                <w:bCs/>
                <w:sz w:val="22"/>
                <w:szCs w:val="22"/>
                <w:u w:val="single"/>
              </w:rPr>
              <w:t>Yes</w:t>
            </w:r>
            <w:r w:rsidRPr="00BD2F29">
              <w:rPr>
                <w:rStyle w:val="normaltextrun"/>
                <w:rFonts w:ascii="Calibri" w:hAnsi="Calibri" w:cs="Calibri"/>
                <w:color w:val="808080"/>
                <w:sz w:val="22"/>
                <w:szCs w:val="22"/>
              </w:rPr>
              <w:t>.</w:t>
            </w:r>
            <w:r w:rsidRPr="00BD2F29">
              <w:rPr>
                <w:rStyle w:val="normaltextrun"/>
                <w:color w:val="808080"/>
              </w:rPr>
              <w:t> </w:t>
            </w:r>
          </w:p>
          <w:p w14:paraId="5B77CE7B" w14:textId="77777777" w:rsidR="001F19DE" w:rsidRDefault="001F19DE" w:rsidP="00D130CB">
            <w:pPr>
              <w:pStyle w:val="paragraph"/>
              <w:numPr>
                <w:ilvl w:val="0"/>
                <w:numId w:val="39"/>
              </w:numPr>
              <w:spacing w:before="0" w:beforeAutospacing="0" w:after="0" w:afterAutospacing="0"/>
              <w:textAlignment w:val="baseline"/>
              <w:rPr>
                <w:rFonts w:ascii="Calibri" w:hAnsi="Calibri" w:cs="Calibri"/>
                <w:sz w:val="22"/>
                <w:szCs w:val="22"/>
              </w:rPr>
            </w:pPr>
            <w:r>
              <w:rPr>
                <w:rStyle w:val="normaltextrun"/>
                <w:rFonts w:ascii="Calibri" w:hAnsi="Calibri" w:cs="Calibri"/>
                <w:color w:val="808080"/>
                <w:sz w:val="22"/>
                <w:szCs w:val="22"/>
              </w:rPr>
              <w:t>DDNTA-5.15.1-v1.00 (Main Document): No.</w:t>
            </w:r>
            <w:r>
              <w:rPr>
                <w:rStyle w:val="eop"/>
                <w:rFonts w:ascii="Calibri" w:hAnsi="Calibri" w:cs="Calibri"/>
                <w:color w:val="808080"/>
                <w:sz w:val="22"/>
                <w:szCs w:val="22"/>
              </w:rPr>
              <w:t> </w:t>
            </w:r>
          </w:p>
          <w:p w14:paraId="1E392B6A" w14:textId="77777777" w:rsidR="001F19DE" w:rsidRDefault="001F19DE" w:rsidP="00D130CB">
            <w:pPr>
              <w:pStyle w:val="paragraph"/>
              <w:numPr>
                <w:ilvl w:val="0"/>
                <w:numId w:val="39"/>
              </w:numPr>
              <w:spacing w:before="0" w:beforeAutospacing="0" w:after="0" w:afterAutospacing="0"/>
              <w:textAlignment w:val="baseline"/>
              <w:rPr>
                <w:rFonts w:ascii="Calibri" w:hAnsi="Calibri" w:cs="Calibri"/>
                <w:sz w:val="22"/>
                <w:szCs w:val="22"/>
              </w:rPr>
            </w:pPr>
            <w:r>
              <w:rPr>
                <w:rStyle w:val="normaltextrun"/>
                <w:rFonts w:ascii="Calibri" w:hAnsi="Calibri" w:cs="Calibri"/>
                <w:color w:val="808080"/>
                <w:sz w:val="22"/>
                <w:szCs w:val="22"/>
              </w:rPr>
              <w:t>ACS Main Document: v5.8.0-v1.00 &amp; ACS Annex for NCTS: 5.8.0-v1.00: No.</w:t>
            </w:r>
            <w:r>
              <w:rPr>
                <w:rStyle w:val="eop"/>
                <w:rFonts w:ascii="Calibri" w:hAnsi="Calibri" w:cs="Calibri"/>
                <w:color w:val="808080"/>
                <w:sz w:val="22"/>
                <w:szCs w:val="22"/>
              </w:rPr>
              <w:t> </w:t>
            </w:r>
          </w:p>
          <w:p w14:paraId="1243361C" w14:textId="77777777" w:rsidR="001F19DE" w:rsidRDefault="001F19DE" w:rsidP="00D130CB">
            <w:pPr>
              <w:pStyle w:val="paragraph"/>
              <w:numPr>
                <w:ilvl w:val="0"/>
                <w:numId w:val="39"/>
              </w:numPr>
              <w:spacing w:before="0" w:beforeAutospacing="0" w:after="0" w:afterAutospacing="0"/>
              <w:textAlignment w:val="baseline"/>
              <w:rPr>
                <w:rFonts w:ascii="Calibri" w:hAnsi="Calibri" w:cs="Calibri"/>
                <w:sz w:val="22"/>
                <w:szCs w:val="22"/>
              </w:rPr>
            </w:pPr>
            <w:r>
              <w:rPr>
                <w:rStyle w:val="normaltextrun"/>
                <w:rFonts w:ascii="Calibri" w:hAnsi="Calibri" w:cs="Calibri"/>
                <w:color w:val="808080"/>
                <w:sz w:val="22"/>
                <w:szCs w:val="22"/>
              </w:rPr>
              <w:t>Functional Specifications NCTS-P5 (FSS/BPM): 5.30.2: No.</w:t>
            </w:r>
            <w:r>
              <w:rPr>
                <w:rStyle w:val="eop"/>
                <w:rFonts w:ascii="Calibri" w:hAnsi="Calibri" w:cs="Calibri"/>
                <w:color w:val="808080"/>
                <w:sz w:val="22"/>
                <w:szCs w:val="22"/>
              </w:rPr>
              <w:t> </w:t>
            </w:r>
          </w:p>
          <w:p w14:paraId="377F9748" w14:textId="77777777" w:rsidR="001F19DE" w:rsidRDefault="001F19DE" w:rsidP="00D130CB">
            <w:pPr>
              <w:pStyle w:val="paragraph"/>
              <w:numPr>
                <w:ilvl w:val="0"/>
                <w:numId w:val="39"/>
              </w:numPr>
              <w:spacing w:before="0" w:beforeAutospacing="0" w:after="0" w:afterAutospacing="0"/>
              <w:textAlignment w:val="baseline"/>
              <w:rPr>
                <w:rFonts w:ascii="Calibri" w:hAnsi="Calibri" w:cs="Calibri"/>
                <w:sz w:val="22"/>
                <w:szCs w:val="22"/>
              </w:rPr>
            </w:pPr>
            <w:r>
              <w:rPr>
                <w:rStyle w:val="normaltextrun"/>
                <w:rFonts w:ascii="Calibri" w:hAnsi="Calibri" w:cs="Calibri"/>
                <w:color w:val="808080"/>
                <w:sz w:val="22"/>
                <w:szCs w:val="22"/>
              </w:rPr>
              <w:t>DDCOM-20.4.0-v1.00: No.</w:t>
            </w:r>
            <w:r>
              <w:rPr>
                <w:rStyle w:val="eop"/>
                <w:rFonts w:ascii="Calibri" w:hAnsi="Calibri" w:cs="Calibri"/>
                <w:color w:val="808080"/>
                <w:sz w:val="22"/>
                <w:szCs w:val="22"/>
              </w:rPr>
              <w:t> </w:t>
            </w:r>
          </w:p>
          <w:p w14:paraId="34DB6718" w14:textId="4C67EF26" w:rsidR="001F19DE" w:rsidRPr="00FC72CC" w:rsidRDefault="001F19DE" w:rsidP="00D130CB">
            <w:pPr>
              <w:pStyle w:val="paragraph"/>
              <w:numPr>
                <w:ilvl w:val="0"/>
                <w:numId w:val="39"/>
              </w:numPr>
              <w:spacing w:before="0" w:beforeAutospacing="0" w:after="0" w:afterAutospacing="0"/>
              <w:textAlignment w:val="baseline"/>
              <w:rPr>
                <w:rFonts w:ascii="Calibri" w:hAnsi="Calibri" w:cs="Calibri"/>
                <w:b/>
                <w:bCs/>
                <w:sz w:val="22"/>
                <w:szCs w:val="22"/>
              </w:rPr>
            </w:pPr>
            <w:r w:rsidRPr="00FC72CC">
              <w:rPr>
                <w:rStyle w:val="normaltextrun"/>
                <w:rFonts w:ascii="Calibri" w:hAnsi="Calibri" w:cs="Calibri"/>
                <w:b/>
                <w:bCs/>
                <w:sz w:val="22"/>
                <w:szCs w:val="22"/>
              </w:rPr>
              <w:t>CTS-5.</w:t>
            </w:r>
            <w:r w:rsidR="00E5254F">
              <w:rPr>
                <w:rStyle w:val="normaltextrun"/>
                <w:rFonts w:ascii="Calibri" w:hAnsi="Calibri" w:cs="Calibri"/>
                <w:b/>
                <w:bCs/>
                <w:sz w:val="22"/>
                <w:szCs w:val="22"/>
              </w:rPr>
              <w:t>8</w:t>
            </w:r>
            <w:r w:rsidRPr="00FC72CC">
              <w:rPr>
                <w:rStyle w:val="normaltextrun"/>
                <w:rFonts w:ascii="Calibri" w:hAnsi="Calibri" w:cs="Calibri"/>
                <w:b/>
                <w:bCs/>
                <w:sz w:val="22"/>
                <w:szCs w:val="22"/>
              </w:rPr>
              <w:t>.</w:t>
            </w:r>
            <w:r w:rsidR="00522F6A">
              <w:rPr>
                <w:rStyle w:val="normaltextrun"/>
                <w:rFonts w:ascii="Calibri" w:hAnsi="Calibri" w:cs="Calibri"/>
                <w:b/>
                <w:bCs/>
                <w:sz w:val="22"/>
                <w:szCs w:val="22"/>
              </w:rPr>
              <w:t>4</w:t>
            </w:r>
            <w:r w:rsidRPr="00FC72CC">
              <w:rPr>
                <w:rStyle w:val="normaltextrun"/>
                <w:rFonts w:ascii="Calibri" w:hAnsi="Calibri" w:cs="Calibri"/>
                <w:b/>
                <w:bCs/>
                <w:sz w:val="22"/>
                <w:szCs w:val="22"/>
              </w:rPr>
              <w:t xml:space="preserve">-v1.00: </w:t>
            </w:r>
            <w:r w:rsidR="00E7288E" w:rsidRPr="00FC72CC">
              <w:rPr>
                <w:rStyle w:val="normaltextrun"/>
                <w:rFonts w:ascii="Calibri" w:hAnsi="Calibri" w:cs="Calibri"/>
                <w:b/>
                <w:bCs/>
                <w:sz w:val="22"/>
                <w:szCs w:val="22"/>
                <w:u w:val="single"/>
                <w:lang w:val="en-US"/>
              </w:rPr>
              <w:t>Yes</w:t>
            </w:r>
            <w:r w:rsidRPr="00FC72CC">
              <w:rPr>
                <w:rStyle w:val="normaltextrun"/>
                <w:rFonts w:ascii="Calibri" w:hAnsi="Calibri" w:cs="Calibri"/>
                <w:b/>
                <w:bCs/>
                <w:sz w:val="22"/>
                <w:szCs w:val="22"/>
              </w:rPr>
              <w:t>.</w:t>
            </w:r>
            <w:r w:rsidRPr="00FC72CC">
              <w:rPr>
                <w:rStyle w:val="scxw49748335"/>
                <w:rFonts w:ascii="Calibri" w:hAnsi="Calibri" w:cs="Calibri"/>
                <w:b/>
                <w:bCs/>
                <w:color w:val="808080"/>
                <w:sz w:val="22"/>
                <w:szCs w:val="22"/>
              </w:rPr>
              <w:t> </w:t>
            </w:r>
          </w:p>
          <w:p w14:paraId="600ED790" w14:textId="1D7110F0" w:rsidR="001F19DE" w:rsidRDefault="001F19DE" w:rsidP="00D130CB">
            <w:pPr>
              <w:pStyle w:val="paragraph"/>
              <w:numPr>
                <w:ilvl w:val="0"/>
                <w:numId w:val="39"/>
              </w:numPr>
              <w:spacing w:before="0" w:beforeAutospacing="0" w:after="0" w:afterAutospacing="0"/>
              <w:textAlignment w:val="baseline"/>
              <w:rPr>
                <w:rFonts w:ascii="Calibri" w:hAnsi="Calibri" w:cs="Calibri"/>
                <w:sz w:val="22"/>
                <w:szCs w:val="22"/>
              </w:rPr>
            </w:pPr>
            <w:r>
              <w:rPr>
                <w:rStyle w:val="normaltextrun"/>
                <w:rFonts w:ascii="Calibri" w:hAnsi="Calibri" w:cs="Calibri"/>
                <w:color w:val="808080"/>
                <w:sz w:val="22"/>
                <w:szCs w:val="22"/>
              </w:rPr>
              <w:t>TRP-5.12.4: No.</w:t>
            </w:r>
            <w:r w:rsidR="00B11C04" w:rsidRPr="00B11C04">
              <w:rPr>
                <w:rStyle w:val="normaltextrun"/>
                <w:rFonts w:ascii="Calibri" w:hAnsi="Calibri" w:cs="Calibri"/>
                <w:color w:val="808080"/>
                <w:sz w:val="22"/>
                <w:szCs w:val="22"/>
              </w:rPr>
              <w:t xml:space="preserve"> (message exchange shall be tested)</w:t>
            </w:r>
          </w:p>
          <w:p w14:paraId="347092F8" w14:textId="3EB3B8FF" w:rsidR="001F19DE" w:rsidRPr="00FC72CC" w:rsidRDefault="001F19DE" w:rsidP="00D130CB">
            <w:pPr>
              <w:pStyle w:val="paragraph"/>
              <w:numPr>
                <w:ilvl w:val="0"/>
                <w:numId w:val="39"/>
              </w:numPr>
              <w:spacing w:before="0" w:beforeAutospacing="0" w:after="0" w:afterAutospacing="0"/>
              <w:textAlignment w:val="baseline"/>
              <w:rPr>
                <w:rStyle w:val="normaltextrun"/>
                <w:b/>
                <w:bCs/>
              </w:rPr>
            </w:pPr>
            <w:r w:rsidRPr="00FC72CC">
              <w:rPr>
                <w:rStyle w:val="normaltextrun"/>
                <w:rFonts w:ascii="Calibri" w:hAnsi="Calibri" w:cs="Calibri"/>
                <w:b/>
                <w:bCs/>
                <w:sz w:val="22"/>
                <w:szCs w:val="22"/>
              </w:rPr>
              <w:t>CRP-5.</w:t>
            </w:r>
            <w:r w:rsidR="00661016">
              <w:rPr>
                <w:rStyle w:val="normaltextrun"/>
                <w:rFonts w:ascii="Calibri" w:hAnsi="Calibri" w:cs="Calibri"/>
                <w:b/>
                <w:bCs/>
                <w:sz w:val="22"/>
                <w:szCs w:val="22"/>
              </w:rPr>
              <w:t>8.</w:t>
            </w:r>
            <w:r w:rsidR="00522F6A">
              <w:rPr>
                <w:rStyle w:val="normaltextrun"/>
                <w:rFonts w:ascii="Calibri" w:hAnsi="Calibri" w:cs="Calibri"/>
                <w:b/>
                <w:bCs/>
                <w:sz w:val="22"/>
                <w:szCs w:val="22"/>
              </w:rPr>
              <w:t>4</w:t>
            </w:r>
            <w:r w:rsidRPr="00FC72CC">
              <w:rPr>
                <w:rStyle w:val="normaltextrun"/>
                <w:rFonts w:ascii="Calibri" w:hAnsi="Calibri" w:cs="Calibri"/>
                <w:b/>
                <w:bCs/>
                <w:sz w:val="22"/>
                <w:szCs w:val="22"/>
              </w:rPr>
              <w:t xml:space="preserve">: </w:t>
            </w:r>
            <w:r w:rsidR="00E7288E" w:rsidRPr="00FC72CC">
              <w:rPr>
                <w:rStyle w:val="normaltextrun"/>
                <w:rFonts w:ascii="Calibri" w:hAnsi="Calibri" w:cs="Calibri"/>
                <w:b/>
                <w:bCs/>
                <w:sz w:val="22"/>
                <w:szCs w:val="22"/>
                <w:u w:val="single"/>
              </w:rPr>
              <w:t>Yes</w:t>
            </w:r>
            <w:r w:rsidRPr="00FC72CC">
              <w:rPr>
                <w:rStyle w:val="normaltextrun"/>
                <w:rFonts w:ascii="Calibri" w:hAnsi="Calibri" w:cs="Calibri"/>
                <w:b/>
                <w:bCs/>
                <w:sz w:val="22"/>
                <w:szCs w:val="22"/>
              </w:rPr>
              <w:t>.</w:t>
            </w:r>
            <w:r w:rsidRPr="00FC72CC">
              <w:rPr>
                <w:rStyle w:val="normaltextrun"/>
                <w:b/>
                <w:bCs/>
              </w:rPr>
              <w:t> </w:t>
            </w:r>
          </w:p>
          <w:p w14:paraId="5DC2FDE6" w14:textId="77777777" w:rsidR="001F19DE" w:rsidRDefault="001F19DE" w:rsidP="00D130CB">
            <w:pPr>
              <w:pStyle w:val="paragraph"/>
              <w:numPr>
                <w:ilvl w:val="0"/>
                <w:numId w:val="39"/>
              </w:numPr>
              <w:spacing w:before="0" w:beforeAutospacing="0" w:after="0" w:afterAutospacing="0"/>
              <w:textAlignment w:val="baseline"/>
              <w:rPr>
                <w:rFonts w:ascii="Calibri" w:hAnsi="Calibri" w:cs="Calibri"/>
                <w:sz w:val="22"/>
                <w:szCs w:val="22"/>
              </w:rPr>
            </w:pPr>
            <w:r>
              <w:rPr>
                <w:rStyle w:val="normaltextrun"/>
                <w:rFonts w:ascii="Calibri" w:hAnsi="Calibri" w:cs="Calibri"/>
                <w:color w:val="808080"/>
                <w:sz w:val="22"/>
                <w:szCs w:val="22"/>
              </w:rPr>
              <w:t>ieCA 1.0.4.1: No.</w:t>
            </w:r>
            <w:r>
              <w:rPr>
                <w:rStyle w:val="eop"/>
                <w:rFonts w:ascii="Calibri" w:hAnsi="Calibri" w:cs="Calibri"/>
                <w:color w:val="808080"/>
                <w:sz w:val="22"/>
                <w:szCs w:val="22"/>
              </w:rPr>
              <w:t> </w:t>
            </w:r>
          </w:p>
          <w:p w14:paraId="1C93372D" w14:textId="77777777" w:rsidR="001F19DE" w:rsidRDefault="001F19DE" w:rsidP="00D130CB">
            <w:pPr>
              <w:pStyle w:val="paragraph"/>
              <w:numPr>
                <w:ilvl w:val="0"/>
                <w:numId w:val="39"/>
              </w:numPr>
              <w:spacing w:before="0" w:beforeAutospacing="0" w:after="0" w:afterAutospacing="0"/>
              <w:textAlignment w:val="baseline"/>
              <w:rPr>
                <w:rFonts w:ascii="Calibri" w:hAnsi="Calibri" w:cs="Calibri"/>
                <w:sz w:val="22"/>
                <w:szCs w:val="22"/>
              </w:rPr>
            </w:pPr>
            <w:r>
              <w:rPr>
                <w:rStyle w:val="normaltextrun"/>
                <w:rFonts w:ascii="Calibri" w:hAnsi="Calibri" w:cs="Calibri"/>
                <w:color w:val="808080"/>
                <w:sz w:val="22"/>
                <w:szCs w:val="22"/>
              </w:rPr>
              <w:t>CTP-5.10.0-v1.00: No.</w:t>
            </w:r>
            <w:r>
              <w:rPr>
                <w:rStyle w:val="eop"/>
                <w:rFonts w:ascii="Calibri" w:hAnsi="Calibri" w:cs="Calibri"/>
                <w:color w:val="808080"/>
                <w:sz w:val="22"/>
                <w:szCs w:val="22"/>
              </w:rPr>
              <w:t> </w:t>
            </w:r>
          </w:p>
          <w:p w14:paraId="56B86BEC" w14:textId="41E5AEAB" w:rsidR="001F19DE" w:rsidRDefault="001F19DE" w:rsidP="00D130CB">
            <w:pPr>
              <w:pStyle w:val="paragraph"/>
              <w:numPr>
                <w:ilvl w:val="0"/>
                <w:numId w:val="39"/>
              </w:numPr>
              <w:spacing w:before="0" w:beforeAutospacing="0" w:after="0" w:afterAutospacing="0"/>
              <w:textAlignment w:val="baseline"/>
              <w:rPr>
                <w:rFonts w:ascii="Calibri" w:hAnsi="Calibri" w:cs="Calibri"/>
                <w:sz w:val="22"/>
                <w:szCs w:val="22"/>
              </w:rPr>
            </w:pPr>
            <w:r>
              <w:rPr>
                <w:rStyle w:val="normaltextrun"/>
                <w:rFonts w:ascii="Calibri" w:hAnsi="Calibri" w:cs="Calibri"/>
                <w:color w:val="808080"/>
                <w:sz w:val="22"/>
                <w:szCs w:val="22"/>
              </w:rPr>
              <w:t>AES-P1 and NCTS-P5 Long-Lived “Legacy” (L3) Movements Study v1.50-v1.00: No.</w:t>
            </w:r>
            <w:r>
              <w:rPr>
                <w:rStyle w:val="scxw49748335"/>
                <w:rFonts w:ascii="Calibri" w:hAnsi="Calibri" w:cs="Calibri"/>
                <w:color w:val="808080"/>
                <w:sz w:val="22"/>
                <w:szCs w:val="22"/>
              </w:rPr>
              <w:t> </w:t>
            </w:r>
          </w:p>
          <w:p w14:paraId="7C112DDF" w14:textId="77777777" w:rsidR="001F19DE" w:rsidRDefault="001F19DE" w:rsidP="00D130CB">
            <w:pPr>
              <w:pStyle w:val="paragraph"/>
              <w:numPr>
                <w:ilvl w:val="0"/>
                <w:numId w:val="39"/>
              </w:numPr>
              <w:spacing w:before="0" w:beforeAutospacing="0" w:after="0" w:afterAutospacing="0"/>
              <w:textAlignment w:val="baseline"/>
              <w:rPr>
                <w:rFonts w:ascii="Calibri" w:hAnsi="Calibri" w:cs="Calibri"/>
                <w:sz w:val="22"/>
                <w:szCs w:val="22"/>
              </w:rPr>
            </w:pPr>
            <w:r>
              <w:rPr>
                <w:rStyle w:val="normaltextrun"/>
                <w:rFonts w:ascii="Calibri" w:hAnsi="Calibri" w:cs="Calibri"/>
                <w:color w:val="808080"/>
                <w:sz w:val="22"/>
                <w:szCs w:val="22"/>
              </w:rPr>
              <w:t>CS/MIS2_DATA: No.</w:t>
            </w:r>
            <w:r>
              <w:rPr>
                <w:rStyle w:val="eop"/>
                <w:rFonts w:ascii="Calibri" w:hAnsi="Calibri" w:cs="Calibri"/>
                <w:color w:val="808080"/>
                <w:sz w:val="22"/>
                <w:szCs w:val="22"/>
              </w:rPr>
              <w:t> </w:t>
            </w:r>
          </w:p>
          <w:p w14:paraId="3A19CEDB" w14:textId="4C24621D" w:rsidR="001F19DE" w:rsidRDefault="001F19DE" w:rsidP="00D130CB">
            <w:pPr>
              <w:pStyle w:val="paragraph"/>
              <w:numPr>
                <w:ilvl w:val="0"/>
                <w:numId w:val="39"/>
              </w:numPr>
              <w:spacing w:before="0" w:beforeAutospacing="0" w:after="0" w:afterAutospacing="0"/>
              <w:textAlignment w:val="baseline"/>
              <w:rPr>
                <w:rFonts w:ascii="Calibri" w:hAnsi="Calibri" w:cs="Calibri"/>
                <w:sz w:val="22"/>
                <w:szCs w:val="22"/>
              </w:rPr>
            </w:pPr>
            <w:r>
              <w:rPr>
                <w:rStyle w:val="normaltextrun"/>
                <w:rFonts w:ascii="Calibri" w:hAnsi="Calibri" w:cs="Calibri"/>
                <w:color w:val="808080"/>
                <w:sz w:val="22"/>
                <w:szCs w:val="22"/>
              </w:rPr>
              <w:t>CS/RD2_DATA: No.</w:t>
            </w:r>
            <w:r>
              <w:rPr>
                <w:rStyle w:val="scxw49748335"/>
                <w:rFonts w:ascii="Calibri" w:hAnsi="Calibri" w:cs="Calibri"/>
                <w:color w:val="808080"/>
                <w:sz w:val="22"/>
                <w:szCs w:val="22"/>
              </w:rPr>
              <w:t> </w:t>
            </w:r>
          </w:p>
          <w:p w14:paraId="0B21715E" w14:textId="77777777" w:rsidR="001F19DE" w:rsidRDefault="001F19DE" w:rsidP="00D130CB">
            <w:pPr>
              <w:pStyle w:val="paragraph"/>
              <w:numPr>
                <w:ilvl w:val="0"/>
                <w:numId w:val="39"/>
              </w:numPr>
              <w:spacing w:before="0" w:beforeAutospacing="0" w:after="0" w:afterAutospacing="0"/>
              <w:textAlignment w:val="baseline"/>
              <w:rPr>
                <w:rFonts w:ascii="Calibri" w:hAnsi="Calibri" w:cs="Calibri"/>
                <w:sz w:val="22"/>
                <w:szCs w:val="22"/>
              </w:rPr>
            </w:pPr>
            <w:r>
              <w:rPr>
                <w:rStyle w:val="normaltextrun"/>
                <w:rFonts w:ascii="Calibri" w:hAnsi="Calibri" w:cs="Calibri"/>
                <w:color w:val="808080"/>
                <w:sz w:val="22"/>
                <w:szCs w:val="22"/>
              </w:rPr>
              <w:t>UCC IA/DA Annex B: No.</w:t>
            </w:r>
            <w:r>
              <w:rPr>
                <w:rStyle w:val="eop"/>
                <w:rFonts w:ascii="Calibri" w:hAnsi="Calibri" w:cs="Calibri"/>
                <w:color w:val="808080"/>
                <w:sz w:val="22"/>
                <w:szCs w:val="22"/>
              </w:rPr>
              <w:t> </w:t>
            </w:r>
          </w:p>
          <w:p w14:paraId="30419D09" w14:textId="77777777" w:rsidR="00365FB8" w:rsidRPr="00C705E9" w:rsidRDefault="00365FB8" w:rsidP="00365FB8">
            <w:pPr>
              <w:pStyle w:val="paragraph"/>
              <w:spacing w:before="0" w:beforeAutospacing="0" w:after="0" w:afterAutospacing="0"/>
              <w:textAlignment w:val="baseline"/>
              <w:rPr>
                <w:rStyle w:val="normaltextrun"/>
                <w:rFonts w:asciiTheme="minorHAnsi" w:hAnsiTheme="minorHAnsi" w:cstheme="minorHAnsi"/>
                <w:color w:val="808080" w:themeColor="background1" w:themeShade="80"/>
                <w:sz w:val="22"/>
                <w:szCs w:val="22"/>
              </w:rPr>
            </w:pPr>
          </w:p>
          <w:p w14:paraId="2110C83C" w14:textId="77777777" w:rsidR="001366A5" w:rsidRDefault="00365FB8" w:rsidP="001366A5">
            <w:pPr>
              <w:rPr>
                <w:rStyle w:val="Strong"/>
                <w:rFonts w:ascii="Segoe UI" w:hAnsi="Segoe UI" w:cs="Segoe UI"/>
                <w:color w:val="242424"/>
                <w:sz w:val="21"/>
                <w:szCs w:val="21"/>
                <w:shd w:val="clear" w:color="auto" w:fill="FFFFFF"/>
              </w:rPr>
            </w:pPr>
            <w:r w:rsidRPr="001366A5">
              <w:rPr>
                <w:rFonts w:asciiTheme="minorHAnsi" w:hAnsiTheme="minorHAnsi" w:cstheme="minorHAnsi"/>
                <w:b/>
                <w:bCs/>
              </w:rPr>
              <w:t>N</w:t>
            </w:r>
            <w:r w:rsidRPr="006E435A">
              <w:rPr>
                <w:rFonts w:asciiTheme="minorHAnsi" w:hAnsiTheme="minorHAnsi" w:cstheme="minorHAnsi"/>
                <w:b/>
                <w:bCs/>
              </w:rPr>
              <w:t>CTS-P6:</w:t>
            </w:r>
            <w:r w:rsidR="001366A5">
              <w:rPr>
                <w:rStyle w:val="Strong"/>
                <w:rFonts w:ascii="Segoe UI" w:hAnsi="Segoe UI" w:cs="Segoe UI"/>
                <w:color w:val="242424"/>
                <w:sz w:val="21"/>
                <w:szCs w:val="21"/>
                <w:shd w:val="clear" w:color="auto" w:fill="FFFFFF"/>
              </w:rPr>
              <w:t xml:space="preserve"> </w:t>
            </w:r>
          </w:p>
          <w:p w14:paraId="1E02E8A6" w14:textId="0CF1CF12" w:rsidR="001044DE" w:rsidRPr="001044DE" w:rsidRDefault="001044DE" w:rsidP="001044DE">
            <w:pPr>
              <w:pStyle w:val="paragraph"/>
              <w:numPr>
                <w:ilvl w:val="0"/>
                <w:numId w:val="39"/>
              </w:numPr>
              <w:spacing w:before="0" w:beforeAutospacing="0" w:after="0" w:afterAutospacing="0"/>
              <w:textAlignment w:val="baseline"/>
              <w:rPr>
                <w:rStyle w:val="normaltextrun"/>
                <w:rFonts w:ascii="Calibri" w:hAnsi="Calibri" w:cs="Calibri"/>
                <w:sz w:val="22"/>
                <w:szCs w:val="22"/>
              </w:rPr>
            </w:pPr>
            <w:r w:rsidRPr="004574ED">
              <w:rPr>
                <w:rStyle w:val="normaltextrun"/>
                <w:rFonts w:ascii="Calibri" w:hAnsi="Calibri" w:cs="Calibri"/>
                <w:b/>
                <w:bCs/>
                <w:sz w:val="22"/>
                <w:szCs w:val="22"/>
              </w:rPr>
              <w:t>CSE-v60.4.1</w:t>
            </w:r>
            <w:r w:rsidRPr="004574ED">
              <w:rPr>
                <w:rStyle w:val="normaltextrun"/>
                <w:rFonts w:ascii="Calibri" w:hAnsi="Calibri" w:cs="Calibri"/>
                <w:sz w:val="22"/>
                <w:szCs w:val="22"/>
              </w:rPr>
              <w:t>:</w:t>
            </w:r>
            <w:r>
              <w:rPr>
                <w:rStyle w:val="normaltextrun"/>
                <w:rFonts w:ascii="Calibri" w:hAnsi="Calibri" w:cs="Calibri"/>
                <w:sz w:val="22"/>
                <w:szCs w:val="22"/>
                <w:u w:val="single"/>
              </w:rPr>
              <w:t xml:space="preserve"> </w:t>
            </w:r>
            <w:r>
              <w:rPr>
                <w:rStyle w:val="normaltextrun"/>
                <w:rFonts w:ascii="Calibri" w:hAnsi="Calibri" w:cs="Calibri"/>
                <w:b/>
                <w:bCs/>
                <w:sz w:val="22"/>
                <w:szCs w:val="22"/>
                <w:u w:val="single"/>
              </w:rPr>
              <w:t>Yes</w:t>
            </w:r>
          </w:p>
          <w:p w14:paraId="2F4F8406" w14:textId="0035762A" w:rsidR="00D130CB" w:rsidRPr="004574ED" w:rsidRDefault="00D130CB" w:rsidP="00D130CB">
            <w:pPr>
              <w:pStyle w:val="paragraph"/>
              <w:numPr>
                <w:ilvl w:val="0"/>
                <w:numId w:val="39"/>
              </w:numPr>
              <w:spacing w:before="0" w:beforeAutospacing="0" w:after="0" w:afterAutospacing="0"/>
              <w:textAlignment w:val="baseline"/>
              <w:rPr>
                <w:rStyle w:val="normaltextrun"/>
                <w:rFonts w:ascii="Calibri" w:hAnsi="Calibri" w:cs="Calibri"/>
                <w:color w:val="808080"/>
                <w:sz w:val="22"/>
                <w:szCs w:val="22"/>
              </w:rPr>
            </w:pPr>
            <w:r w:rsidRPr="004574ED">
              <w:rPr>
                <w:rStyle w:val="normaltextrun"/>
                <w:rFonts w:ascii="Calibri" w:hAnsi="Calibri" w:cs="Calibri"/>
                <w:color w:val="808080"/>
                <w:sz w:val="22"/>
                <w:szCs w:val="22"/>
              </w:rPr>
              <w:t xml:space="preserve">DDNTA-6.2.0-v1.00 (Main Document): </w:t>
            </w:r>
            <w:r w:rsidR="00BB5B29">
              <w:rPr>
                <w:rStyle w:val="normaltextrun"/>
                <w:rFonts w:ascii="Calibri" w:hAnsi="Calibri" w:cs="Calibri"/>
                <w:color w:val="808080"/>
                <w:sz w:val="22"/>
                <w:szCs w:val="22"/>
              </w:rPr>
              <w:t>No</w:t>
            </w:r>
          </w:p>
          <w:p w14:paraId="14A31A83" w14:textId="4D2DE832" w:rsidR="00D130CB" w:rsidRPr="004574ED" w:rsidRDefault="00D130CB" w:rsidP="00D130CB">
            <w:pPr>
              <w:pStyle w:val="paragraph"/>
              <w:numPr>
                <w:ilvl w:val="0"/>
                <w:numId w:val="39"/>
              </w:numPr>
              <w:spacing w:before="0" w:beforeAutospacing="0" w:after="0" w:afterAutospacing="0"/>
              <w:textAlignment w:val="baseline"/>
              <w:rPr>
                <w:rStyle w:val="normaltextrun"/>
                <w:rFonts w:ascii="Calibri" w:hAnsi="Calibri" w:cs="Calibri"/>
                <w:sz w:val="22"/>
                <w:szCs w:val="22"/>
              </w:rPr>
            </w:pPr>
            <w:r w:rsidRPr="004574ED">
              <w:rPr>
                <w:rStyle w:val="normaltextrun"/>
                <w:rFonts w:ascii="Calibri" w:hAnsi="Calibri" w:cs="Calibri"/>
                <w:b/>
                <w:bCs/>
                <w:sz w:val="22"/>
                <w:szCs w:val="22"/>
              </w:rPr>
              <w:t>DDNTA-6.2.0-v1.01</w:t>
            </w:r>
            <w:r w:rsidR="00BB5B29" w:rsidRPr="00BB5B29">
              <w:rPr>
                <w:rStyle w:val="normaltextrun"/>
                <w:rFonts w:ascii="Calibri" w:hAnsi="Calibri" w:cs="Calibri"/>
                <w:b/>
                <w:bCs/>
                <w:sz w:val="22"/>
                <w:szCs w:val="22"/>
              </w:rPr>
              <w:t xml:space="preserve"> (Appendix</w:t>
            </w:r>
            <w:r w:rsidR="00BB5B29">
              <w:rPr>
                <w:rStyle w:val="normaltextrun"/>
                <w:rFonts w:ascii="Calibri" w:hAnsi="Calibri" w:cs="Calibri"/>
                <w:b/>
                <w:bCs/>
                <w:sz w:val="22"/>
                <w:szCs w:val="22"/>
              </w:rPr>
              <w:t xml:space="preserve"> X,</w:t>
            </w:r>
            <w:r w:rsidR="00BB5B29">
              <w:rPr>
                <w:rStyle w:val="normaltextrun"/>
                <w:rFonts w:ascii="Calibri" w:hAnsi="Calibri" w:cs="Calibri"/>
                <w:b/>
                <w:bCs/>
              </w:rPr>
              <w:t xml:space="preserve"> </w:t>
            </w:r>
            <w:r w:rsidR="00BB5B29" w:rsidRPr="00C72324">
              <w:rPr>
                <w:rStyle w:val="normaltextrun"/>
                <w:rFonts w:ascii="Calibri" w:hAnsi="Calibri" w:cs="Calibri"/>
                <w:b/>
                <w:bCs/>
                <w:sz w:val="22"/>
                <w:szCs w:val="22"/>
              </w:rPr>
              <w:t>Q2</w:t>
            </w:r>
            <w:r w:rsidR="00BB5B29">
              <w:rPr>
                <w:rStyle w:val="normaltextrun"/>
                <w:rFonts w:ascii="Calibri" w:hAnsi="Calibri" w:cs="Calibri"/>
                <w:b/>
                <w:bCs/>
                <w:sz w:val="22"/>
                <w:szCs w:val="22"/>
              </w:rPr>
              <w:t xml:space="preserve">): </w:t>
            </w:r>
            <w:r w:rsidR="00BB5B29">
              <w:rPr>
                <w:rStyle w:val="normaltextrun"/>
                <w:rFonts w:ascii="Calibri" w:hAnsi="Calibri" w:cs="Calibri"/>
                <w:b/>
                <w:bCs/>
                <w:sz w:val="22"/>
                <w:szCs w:val="22"/>
                <w:u w:val="single"/>
              </w:rPr>
              <w:t>Yes.</w:t>
            </w:r>
          </w:p>
          <w:p w14:paraId="503CD9DF" w14:textId="0C393E01" w:rsidR="00D130CB" w:rsidRPr="004574ED" w:rsidRDefault="00D130CB" w:rsidP="00D130CB">
            <w:pPr>
              <w:pStyle w:val="paragraph"/>
              <w:numPr>
                <w:ilvl w:val="0"/>
                <w:numId w:val="39"/>
              </w:numPr>
              <w:spacing w:before="0" w:beforeAutospacing="0" w:after="0" w:afterAutospacing="0"/>
              <w:textAlignment w:val="baseline"/>
              <w:rPr>
                <w:rStyle w:val="normaltextrun"/>
                <w:rFonts w:ascii="Calibri" w:hAnsi="Calibri" w:cs="Calibri"/>
                <w:color w:val="808080"/>
                <w:sz w:val="22"/>
                <w:szCs w:val="22"/>
              </w:rPr>
            </w:pPr>
            <w:r w:rsidRPr="004574ED">
              <w:rPr>
                <w:rStyle w:val="normaltextrun"/>
                <w:rFonts w:ascii="Calibri" w:hAnsi="Calibri" w:cs="Calibri"/>
                <w:color w:val="808080"/>
                <w:sz w:val="22"/>
                <w:szCs w:val="22"/>
              </w:rPr>
              <w:t>NCTS-P6 DMP 3-v1.01 Package:</w:t>
            </w:r>
            <w:r w:rsidR="00BB5B29">
              <w:rPr>
                <w:rStyle w:val="normaltextrun"/>
                <w:rFonts w:ascii="Calibri" w:hAnsi="Calibri" w:cs="Calibri"/>
                <w:color w:val="808080"/>
                <w:sz w:val="22"/>
                <w:szCs w:val="22"/>
              </w:rPr>
              <w:t xml:space="preserve"> No</w:t>
            </w:r>
          </w:p>
          <w:p w14:paraId="7DB809D3" w14:textId="5B72C7CE" w:rsidR="00D130CB" w:rsidRPr="004574ED" w:rsidRDefault="00D130CB" w:rsidP="00D130CB">
            <w:pPr>
              <w:pStyle w:val="paragraph"/>
              <w:numPr>
                <w:ilvl w:val="0"/>
                <w:numId w:val="39"/>
              </w:numPr>
              <w:spacing w:before="0" w:beforeAutospacing="0" w:after="0" w:afterAutospacing="0"/>
              <w:textAlignment w:val="baseline"/>
              <w:rPr>
                <w:rStyle w:val="normaltextrun"/>
                <w:rFonts w:ascii="Calibri" w:hAnsi="Calibri" w:cs="Calibri"/>
                <w:color w:val="808080"/>
                <w:sz w:val="22"/>
                <w:szCs w:val="22"/>
              </w:rPr>
            </w:pPr>
            <w:r w:rsidRPr="004574ED">
              <w:rPr>
                <w:rStyle w:val="normaltextrun"/>
                <w:rFonts w:ascii="Calibri" w:hAnsi="Calibri" w:cs="Calibri"/>
                <w:color w:val="808080"/>
                <w:sz w:val="22"/>
                <w:szCs w:val="22"/>
              </w:rPr>
              <w:t>DDCOM-21-3.0-v1.00:</w:t>
            </w:r>
            <w:r w:rsidR="00BB5B29">
              <w:rPr>
                <w:rStyle w:val="normaltextrun"/>
                <w:rFonts w:ascii="Calibri" w:hAnsi="Calibri" w:cs="Calibri"/>
                <w:color w:val="808080"/>
                <w:sz w:val="22"/>
                <w:szCs w:val="22"/>
              </w:rPr>
              <w:t xml:space="preserve"> No</w:t>
            </w:r>
          </w:p>
          <w:p w14:paraId="2EDB54C3" w14:textId="243D7EAB" w:rsidR="00D130CB" w:rsidRDefault="00D130CB" w:rsidP="000B5993">
            <w:pPr>
              <w:pStyle w:val="paragraph"/>
              <w:numPr>
                <w:ilvl w:val="0"/>
                <w:numId w:val="39"/>
              </w:numPr>
              <w:spacing w:before="0" w:beforeAutospacing="0" w:after="0" w:afterAutospacing="0"/>
              <w:textAlignment w:val="baseline"/>
              <w:rPr>
                <w:rStyle w:val="normaltextrun"/>
                <w:rFonts w:ascii="Calibri" w:hAnsi="Calibri" w:cs="Calibri"/>
                <w:color w:val="808080"/>
                <w:sz w:val="22"/>
                <w:szCs w:val="22"/>
              </w:rPr>
            </w:pPr>
            <w:r w:rsidRPr="004574ED">
              <w:rPr>
                <w:rStyle w:val="normaltextrun"/>
                <w:rFonts w:ascii="Calibri" w:hAnsi="Calibri" w:cs="Calibri"/>
                <w:color w:val="808080"/>
                <w:sz w:val="22"/>
                <w:szCs w:val="22"/>
              </w:rPr>
              <w:t>CTS for NCTS-P6-1.0.0-v1.00:</w:t>
            </w:r>
            <w:r w:rsidR="00BB5B29">
              <w:rPr>
                <w:rStyle w:val="normaltextrun"/>
                <w:rFonts w:ascii="Calibri" w:hAnsi="Calibri" w:cs="Calibri"/>
                <w:color w:val="808080"/>
                <w:sz w:val="22"/>
                <w:szCs w:val="22"/>
              </w:rPr>
              <w:t xml:space="preserve"> No</w:t>
            </w:r>
          </w:p>
          <w:p w14:paraId="5A6B5AEE" w14:textId="77777777" w:rsidR="000B5993" w:rsidRPr="004574ED" w:rsidRDefault="000B5993" w:rsidP="000B5993">
            <w:pPr>
              <w:pStyle w:val="paragraph"/>
              <w:numPr>
                <w:ilvl w:val="0"/>
                <w:numId w:val="39"/>
              </w:numPr>
              <w:spacing w:before="0" w:beforeAutospacing="0" w:after="0" w:afterAutospacing="0"/>
              <w:textAlignment w:val="baseline"/>
              <w:rPr>
                <w:rStyle w:val="normaltextrun"/>
                <w:rFonts w:ascii="Calibri" w:hAnsi="Calibri" w:cs="Calibri"/>
                <w:color w:val="808080"/>
                <w:sz w:val="22"/>
                <w:szCs w:val="22"/>
              </w:rPr>
            </w:pPr>
            <w:r w:rsidRPr="004574ED">
              <w:rPr>
                <w:rStyle w:val="normaltextrun"/>
                <w:rFonts w:ascii="Calibri" w:hAnsi="Calibri" w:cs="Calibri"/>
                <w:color w:val="808080"/>
                <w:sz w:val="22"/>
                <w:szCs w:val="22"/>
              </w:rPr>
              <w:t>CTP-6.0.0-v1.00:</w:t>
            </w:r>
            <w:r>
              <w:rPr>
                <w:rStyle w:val="normaltextrun"/>
                <w:rFonts w:ascii="Calibri" w:hAnsi="Calibri" w:cs="Calibri"/>
                <w:color w:val="808080"/>
                <w:sz w:val="22"/>
                <w:szCs w:val="22"/>
              </w:rPr>
              <w:t xml:space="preserve"> No</w:t>
            </w:r>
          </w:p>
          <w:p w14:paraId="1DF4FBC4" w14:textId="13171E0B" w:rsidR="000B5993" w:rsidRPr="000B5993" w:rsidRDefault="000B5993" w:rsidP="000B5993">
            <w:pPr>
              <w:pStyle w:val="paragraph"/>
              <w:numPr>
                <w:ilvl w:val="0"/>
                <w:numId w:val="39"/>
              </w:numPr>
              <w:spacing w:before="0" w:beforeAutospacing="0" w:after="0" w:afterAutospacing="0"/>
              <w:textAlignment w:val="baseline"/>
              <w:rPr>
                <w:rFonts w:ascii="Calibri" w:hAnsi="Calibri" w:cs="Calibri"/>
                <w:color w:val="808080"/>
                <w:sz w:val="22"/>
                <w:szCs w:val="22"/>
              </w:rPr>
            </w:pPr>
            <w:r w:rsidRPr="004574ED">
              <w:rPr>
                <w:rStyle w:val="normaltextrun"/>
                <w:rFonts w:ascii="Calibri" w:hAnsi="Calibri" w:cs="Calibri"/>
                <w:color w:val="808080"/>
                <w:sz w:val="22"/>
                <w:szCs w:val="22"/>
              </w:rPr>
              <w:t>TRP-6.0.0-v1.00:</w:t>
            </w:r>
            <w:r>
              <w:rPr>
                <w:rStyle w:val="normaltextrun"/>
                <w:rFonts w:ascii="Calibri" w:hAnsi="Calibri" w:cs="Calibri"/>
                <w:color w:val="808080"/>
                <w:sz w:val="22"/>
                <w:szCs w:val="22"/>
              </w:rPr>
              <w:t xml:space="preserve"> No</w:t>
            </w:r>
            <w:r w:rsidR="00B11C04" w:rsidRPr="00B11C04">
              <w:rPr>
                <w:rStyle w:val="normaltextrun"/>
                <w:rFonts w:ascii="Calibri" w:hAnsi="Calibri" w:cs="Calibri"/>
                <w:color w:val="808080"/>
                <w:sz w:val="22"/>
                <w:szCs w:val="22"/>
              </w:rPr>
              <w:t>. (message exchange shall be tested)</w:t>
            </w:r>
          </w:p>
          <w:p w14:paraId="1216F09E" w14:textId="77777777" w:rsidR="00E7473F" w:rsidRPr="004574ED" w:rsidRDefault="00E7473F" w:rsidP="00E7473F">
            <w:pPr>
              <w:pStyle w:val="paragraph"/>
              <w:numPr>
                <w:ilvl w:val="0"/>
                <w:numId w:val="39"/>
              </w:numPr>
              <w:spacing w:before="0" w:beforeAutospacing="0" w:after="0" w:afterAutospacing="0"/>
              <w:textAlignment w:val="baseline"/>
              <w:rPr>
                <w:rStyle w:val="normaltextrun"/>
                <w:rFonts w:ascii="Calibri" w:hAnsi="Calibri" w:cs="Calibri"/>
                <w:color w:val="808080"/>
                <w:sz w:val="22"/>
                <w:szCs w:val="22"/>
              </w:rPr>
            </w:pPr>
            <w:r w:rsidRPr="004574ED">
              <w:rPr>
                <w:rStyle w:val="normaltextrun"/>
                <w:rFonts w:ascii="Calibri" w:hAnsi="Calibri" w:cs="Calibri"/>
                <w:color w:val="808080"/>
                <w:sz w:val="22"/>
                <w:szCs w:val="22"/>
              </w:rPr>
              <w:t>Functional Specifications NCTS-P6 (FSS/BPM): 7.10.0:</w:t>
            </w:r>
            <w:r>
              <w:rPr>
                <w:rStyle w:val="normaltextrun"/>
                <w:rFonts w:ascii="Calibri" w:hAnsi="Calibri" w:cs="Calibri"/>
                <w:color w:val="808080"/>
                <w:sz w:val="22"/>
                <w:szCs w:val="22"/>
              </w:rPr>
              <w:t xml:space="preserve"> No</w:t>
            </w:r>
          </w:p>
          <w:p w14:paraId="4D5E4F00" w14:textId="54D5970E" w:rsidR="001F19DE" w:rsidRPr="000E66B1" w:rsidRDefault="001F19DE" w:rsidP="001366A5">
            <w:pPr>
              <w:rPr>
                <w:rFonts w:asciiTheme="minorHAnsi" w:hAnsiTheme="minorHAnsi" w:cs="Arial"/>
                <w:sz w:val="22"/>
                <w:szCs w:val="22"/>
              </w:rPr>
            </w:pPr>
          </w:p>
        </w:tc>
      </w:tr>
    </w:tbl>
    <w:p w14:paraId="5F892EBA" w14:textId="77777777" w:rsidR="00DF2611" w:rsidRPr="00A41143" w:rsidRDefault="00DF2611" w:rsidP="00C001F9">
      <w:pPr>
        <w:rPr>
          <w:rFonts w:asciiTheme="minorHAnsi" w:hAnsiTheme="minorHAnsi" w:cs="Arial"/>
        </w:rPr>
      </w:pPr>
    </w:p>
    <w:p w14:paraId="0E82B8C9" w14:textId="3350C469" w:rsidR="000B5E9A" w:rsidRDefault="009B4627" w:rsidP="00A32D3E">
      <w:pPr>
        <w:rPr>
          <w:rFonts w:asciiTheme="minorHAnsi" w:hAnsiTheme="minorHAnsi" w:cs="Arial"/>
          <w:b/>
          <w:sz w:val="28"/>
          <w:szCs w:val="28"/>
        </w:rPr>
      </w:pPr>
      <w:r w:rsidRPr="00A32D3E">
        <w:rPr>
          <w:rFonts w:asciiTheme="minorHAnsi" w:hAnsiTheme="minorHAnsi" w:cs="Arial"/>
          <w:b/>
          <w:sz w:val="28"/>
          <w:szCs w:val="28"/>
        </w:rPr>
        <w:t>Impact on CI artefacts</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C72324" w:rsidRPr="006B1220" w14:paraId="0EC69CC4" w14:textId="77777777">
        <w:trPr>
          <w:trHeight w:val="403"/>
        </w:trPr>
        <w:tc>
          <w:tcPr>
            <w:tcW w:w="2802" w:type="dxa"/>
          </w:tcPr>
          <w:p w14:paraId="61ADB705" w14:textId="745F8C1F" w:rsidR="00C72324" w:rsidRPr="00C72324" w:rsidRDefault="00C72324">
            <w:pPr>
              <w:spacing w:before="120"/>
              <w:rPr>
                <w:sz w:val="22"/>
                <w:szCs w:val="22"/>
              </w:rPr>
            </w:pPr>
            <w:r w:rsidRPr="00C72324">
              <w:rPr>
                <w:rFonts w:asciiTheme="minorHAnsi" w:hAnsiTheme="minorHAnsi" w:cs="Arial"/>
                <w:b/>
                <w:sz w:val="22"/>
                <w:szCs w:val="22"/>
              </w:rPr>
              <w:fldChar w:fldCharType="begin">
                <w:ffData>
                  <w:name w:val="ImpSPEEDECN"/>
                  <w:enabled/>
                  <w:calcOnExit w:val="0"/>
                  <w:checkBox>
                    <w:sizeAuto/>
                    <w:default w:val="1"/>
                  </w:checkBox>
                </w:ffData>
              </w:fldChar>
            </w:r>
            <w:r w:rsidRPr="00C72324">
              <w:rPr>
                <w:rFonts w:asciiTheme="minorHAnsi" w:hAnsiTheme="minorHAnsi" w:cs="Arial"/>
                <w:b/>
                <w:sz w:val="22"/>
                <w:szCs w:val="22"/>
                <w:lang w:val="fr-BE"/>
              </w:rPr>
              <w:instrText xml:space="preserve"> 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sidRPr="00C72324">
              <w:rPr>
                <w:rFonts w:asciiTheme="minorHAnsi" w:hAnsiTheme="minorHAnsi" w:cs="Arial"/>
                <w:b/>
                <w:sz w:val="22"/>
                <w:szCs w:val="22"/>
              </w:rPr>
              <w:fldChar w:fldCharType="end"/>
            </w:r>
            <w:r w:rsidRPr="00C72324">
              <w:rPr>
                <w:sz w:val="22"/>
                <w:szCs w:val="22"/>
                <w:lang w:val="fr-BE"/>
              </w:rPr>
              <w:t xml:space="preserve"> </w:t>
            </w:r>
            <w:r w:rsidRPr="00C72324">
              <w:rPr>
                <w:rStyle w:val="normaltextrun"/>
                <w:rFonts w:ascii="Calibri" w:hAnsi="Calibri" w:cs="Calibri"/>
                <w:b/>
                <w:bCs/>
                <w:sz w:val="22"/>
                <w:szCs w:val="22"/>
              </w:rPr>
              <w:t>CSE-v51.8.2 &amp; CSE-v60.4.1</w:t>
            </w:r>
          </w:p>
        </w:tc>
        <w:tc>
          <w:tcPr>
            <w:tcW w:w="6804" w:type="dxa"/>
          </w:tcPr>
          <w:p w14:paraId="605323B7" w14:textId="42D5D5EF" w:rsidR="00C72324" w:rsidRPr="00A93BDF" w:rsidRDefault="00C72324">
            <w:pPr>
              <w:spacing w:before="120"/>
              <w:rPr>
                <w:rFonts w:asciiTheme="minorHAnsi" w:hAnsiTheme="minorHAnsi" w:cs="Arial"/>
                <w:sz w:val="22"/>
                <w:szCs w:val="22"/>
              </w:rPr>
            </w:pP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Pr>
                <w:rFonts w:asciiTheme="minorHAnsi" w:hAnsiTheme="minorHAnsi" w:cs="Arial"/>
                <w:b/>
                <w:sz w:val="22"/>
                <w:szCs w:val="22"/>
              </w:rPr>
              <w:fldChar w:fldCharType="end"/>
            </w:r>
            <w:r>
              <w:rPr>
                <w:rFonts w:asciiTheme="minorHAnsi" w:hAnsiTheme="minorHAnsi" w:cs="Arial"/>
                <w:b/>
                <w:sz w:val="22"/>
                <w:szCs w:val="22"/>
              </w:rPr>
              <w:t xml:space="preserve"> </w:t>
            </w:r>
            <w:r w:rsidRPr="00B62BD3">
              <w:rPr>
                <w:rFonts w:asciiTheme="minorHAnsi" w:hAnsiTheme="minorHAnsi" w:cs="Arial"/>
                <w:sz w:val="22"/>
                <w:szCs w:val="22"/>
              </w:rPr>
              <w:t xml:space="preserve">Cosmetic   </w:t>
            </w:r>
            <w:r w:rsidR="00716BEE">
              <w:rPr>
                <w:rFonts w:asciiTheme="minorHAnsi" w:hAnsiTheme="minorHAnsi" w:cs="Arial"/>
                <w:b/>
                <w:sz w:val="22"/>
                <w:szCs w:val="22"/>
              </w:rPr>
              <w:fldChar w:fldCharType="begin">
                <w:ffData>
                  <w:name w:val=""/>
                  <w:enabled/>
                  <w:calcOnExit w:val="0"/>
                  <w:checkBox>
                    <w:sizeAuto/>
                    <w:default w:val="0"/>
                  </w:checkBox>
                </w:ffData>
              </w:fldChar>
            </w:r>
            <w:r w:rsidR="00716BEE">
              <w:rPr>
                <w:rFonts w:asciiTheme="minorHAnsi" w:hAnsiTheme="minorHAnsi" w:cs="Arial"/>
                <w:b/>
                <w:sz w:val="22"/>
                <w:szCs w:val="22"/>
              </w:rPr>
              <w:instrText xml:space="preserve"> 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sidR="00716BEE">
              <w:rPr>
                <w:rFonts w:asciiTheme="minorHAnsi" w:hAnsiTheme="minorHAnsi" w:cs="Arial"/>
                <w:b/>
                <w:sz w:val="22"/>
                <w:szCs w:val="22"/>
              </w:rPr>
              <w:fldChar w:fldCharType="end"/>
            </w:r>
            <w:r>
              <w:rPr>
                <w:rFonts w:asciiTheme="minorHAnsi" w:hAnsiTheme="minorHAnsi" w:cs="Arial"/>
                <w:b/>
                <w:sz w:val="22"/>
                <w:szCs w:val="22"/>
              </w:rPr>
              <w:t xml:space="preserve"> </w:t>
            </w:r>
            <w:r w:rsidRPr="00B62BD3">
              <w:rPr>
                <w:rFonts w:asciiTheme="minorHAnsi" w:hAnsiTheme="minorHAnsi" w:cs="Arial"/>
                <w:sz w:val="22"/>
                <w:szCs w:val="22"/>
              </w:rPr>
              <w:t xml:space="preserve">Low    </w:t>
            </w:r>
            <w:r w:rsidR="00716BEE">
              <w:rPr>
                <w:rFonts w:asciiTheme="minorHAnsi" w:hAnsiTheme="minorHAnsi" w:cs="Arial"/>
                <w:b/>
                <w:sz w:val="22"/>
                <w:szCs w:val="22"/>
              </w:rPr>
              <w:fldChar w:fldCharType="begin">
                <w:ffData>
                  <w:name w:val=""/>
                  <w:enabled/>
                  <w:calcOnExit w:val="0"/>
                  <w:checkBox>
                    <w:sizeAuto/>
                    <w:default w:val="1"/>
                  </w:checkBox>
                </w:ffData>
              </w:fldChar>
            </w:r>
            <w:r w:rsidR="00716BEE">
              <w:rPr>
                <w:rFonts w:asciiTheme="minorHAnsi" w:hAnsiTheme="minorHAnsi" w:cs="Arial"/>
                <w:b/>
                <w:sz w:val="22"/>
                <w:szCs w:val="22"/>
              </w:rPr>
              <w:instrText xml:space="preserve"> 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sidR="00716BEE">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tbl>
            <w:tblPr>
              <w:tblStyle w:val="TableGrid"/>
              <w:tblW w:w="0" w:type="auto"/>
              <w:tblLook w:val="04A0" w:firstRow="1" w:lastRow="0" w:firstColumn="1" w:lastColumn="0" w:noHBand="0" w:noVBand="1"/>
            </w:tblPr>
            <w:tblGrid>
              <w:gridCol w:w="6573"/>
            </w:tblGrid>
            <w:tr w:rsidR="00C72324" w14:paraId="13F0F0CE" w14:textId="77777777">
              <w:tc>
                <w:tcPr>
                  <w:tcW w:w="6573" w:type="dxa"/>
                </w:tcPr>
                <w:p w14:paraId="708E08B5" w14:textId="41747451" w:rsidR="00C72324" w:rsidRPr="00C343F6" w:rsidRDefault="00C72324">
                  <w:pPr>
                    <w:spacing w:before="120"/>
                    <w:rPr>
                      <w:rFonts w:asciiTheme="minorHAnsi" w:hAnsiTheme="minorHAnsi" w:cs="Arial"/>
                      <w:sz w:val="22"/>
                      <w:szCs w:val="22"/>
                    </w:rPr>
                  </w:pPr>
                  <w:r w:rsidRPr="00C72324">
                    <w:rPr>
                      <w:rFonts w:asciiTheme="minorHAnsi" w:hAnsiTheme="minorHAnsi" w:cs="Arial"/>
                      <w:sz w:val="20"/>
                      <w:szCs w:val="20"/>
                    </w:rPr>
                    <w:t>C</w:t>
                  </w:r>
                  <w:r w:rsidRPr="00C72324">
                    <w:rPr>
                      <w:rFonts w:asciiTheme="minorHAnsi" w:hAnsiTheme="minorHAnsi" w:cs="Arial"/>
                      <w:sz w:val="22"/>
                      <w:szCs w:val="22"/>
                    </w:rPr>
                    <w:t>han</w:t>
                  </w:r>
                  <w:r>
                    <w:rPr>
                      <w:rFonts w:asciiTheme="minorHAnsi" w:hAnsiTheme="minorHAnsi" w:cs="Arial"/>
                      <w:sz w:val="22"/>
                      <w:szCs w:val="22"/>
                    </w:rPr>
                    <w:t xml:space="preserve">ging </w:t>
                  </w:r>
                  <w:r w:rsidR="00AD5654">
                    <w:rPr>
                      <w:rFonts w:asciiTheme="minorHAnsi" w:hAnsiTheme="minorHAnsi" w:cs="Arial"/>
                      <w:sz w:val="22"/>
                      <w:szCs w:val="22"/>
                    </w:rPr>
                    <w:t xml:space="preserve">cardinality </w:t>
                  </w:r>
                  <w:r w:rsidR="00F71C6A">
                    <w:rPr>
                      <w:rFonts w:asciiTheme="minorHAnsi" w:hAnsiTheme="minorHAnsi" w:cs="Arial"/>
                      <w:sz w:val="22"/>
                      <w:szCs w:val="22"/>
                    </w:rPr>
                    <w:t>of</w:t>
                  </w:r>
                  <w:r w:rsidR="00F350A2">
                    <w:rPr>
                      <w:rFonts w:asciiTheme="minorHAnsi" w:hAnsiTheme="minorHAnsi" w:cs="Arial"/>
                      <w:sz w:val="22"/>
                      <w:szCs w:val="22"/>
                    </w:rPr>
                    <w:t xml:space="preserve"> ‘House Consignment’ D.G., introducing a new guideline to ‘Previous Document.Type’ D.I.</w:t>
                  </w:r>
                  <w:r w:rsidR="0077199D">
                    <w:rPr>
                      <w:rFonts w:asciiTheme="minorHAnsi" w:hAnsiTheme="minorHAnsi" w:cs="Arial"/>
                      <w:sz w:val="22"/>
                      <w:szCs w:val="22"/>
                    </w:rPr>
                    <w:t>s</w:t>
                  </w:r>
                  <w:r w:rsidR="00F350A2">
                    <w:rPr>
                      <w:rFonts w:asciiTheme="minorHAnsi" w:hAnsiTheme="minorHAnsi" w:cs="Arial"/>
                      <w:sz w:val="22"/>
                      <w:szCs w:val="22"/>
                    </w:rPr>
                    <w:t xml:space="preserve"> </w:t>
                  </w:r>
                  <w:r w:rsidR="00F350A2" w:rsidRPr="00F350A2">
                    <w:rPr>
                      <w:rFonts w:asciiTheme="minorHAnsi" w:hAnsiTheme="minorHAnsi" w:cs="Arial"/>
                      <w:b/>
                      <w:bCs/>
                      <w:sz w:val="22"/>
                      <w:szCs w:val="22"/>
                    </w:rPr>
                    <w:t>as described in Section 3.</w:t>
                  </w:r>
                </w:p>
              </w:tc>
            </w:tr>
          </w:tbl>
          <w:p w14:paraId="1D52DBCA" w14:textId="77777777" w:rsidR="00C72324" w:rsidRPr="00B62BD3" w:rsidRDefault="00C72324">
            <w:pPr>
              <w:spacing w:before="120"/>
              <w:rPr>
                <w:rFonts w:asciiTheme="minorHAnsi" w:hAnsiTheme="minorHAnsi" w:cs="Arial"/>
                <w:b/>
                <w:sz w:val="22"/>
                <w:szCs w:val="22"/>
              </w:rPr>
            </w:pPr>
          </w:p>
        </w:tc>
      </w:tr>
      <w:tr w:rsidR="00C72324" w:rsidRPr="006B1220" w14:paraId="15B67E43" w14:textId="77777777">
        <w:trPr>
          <w:trHeight w:val="403"/>
        </w:trPr>
        <w:tc>
          <w:tcPr>
            <w:tcW w:w="2802" w:type="dxa"/>
          </w:tcPr>
          <w:p w14:paraId="2E9CDFE2" w14:textId="156AD6CA" w:rsidR="00C72324" w:rsidRPr="00C9462E" w:rsidRDefault="00C72324">
            <w:pPr>
              <w:spacing w:before="120"/>
              <w:rPr>
                <w:rFonts w:asciiTheme="minorHAnsi" w:hAnsiTheme="minorHAnsi" w:cs="Arial"/>
                <w:b/>
                <w:sz w:val="22"/>
                <w:szCs w:val="22"/>
                <w:lang w:val="fr-BE"/>
              </w:rPr>
            </w:pPr>
            <w:r>
              <w:rPr>
                <w:rFonts w:asciiTheme="minorHAnsi" w:hAnsiTheme="minorHAnsi" w:cs="Arial"/>
                <w:b/>
                <w:sz w:val="22"/>
                <w:szCs w:val="22"/>
              </w:rPr>
              <w:fldChar w:fldCharType="begin">
                <w:ffData>
                  <w:name w:val="ImpSPEEDECN"/>
                  <w:enabled/>
                  <w:calcOnExit w:val="0"/>
                  <w:checkBox>
                    <w:sizeAuto/>
                    <w:default w:val="1"/>
                  </w:checkBox>
                </w:ffData>
              </w:fldChar>
            </w:r>
            <w:r w:rsidRPr="00C9462E">
              <w:rPr>
                <w:rFonts w:asciiTheme="minorHAnsi" w:hAnsiTheme="minorHAnsi" w:cs="Arial"/>
                <w:b/>
                <w:sz w:val="22"/>
                <w:szCs w:val="22"/>
                <w:lang w:val="fr-BE"/>
              </w:rPr>
              <w:instrText xml:space="preserve"> 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Pr>
                <w:rFonts w:asciiTheme="minorHAnsi" w:hAnsiTheme="minorHAnsi" w:cs="Arial"/>
                <w:b/>
                <w:sz w:val="22"/>
                <w:szCs w:val="22"/>
              </w:rPr>
              <w:fldChar w:fldCharType="end"/>
            </w:r>
            <w:r w:rsidRPr="00C9462E">
              <w:rPr>
                <w:lang w:val="fr-BE"/>
              </w:rPr>
              <w:t xml:space="preserve"> </w:t>
            </w:r>
            <w:r>
              <w:rPr>
                <w:rStyle w:val="normaltextrun"/>
                <w:rFonts w:ascii="Calibri" w:hAnsi="Calibri" w:cs="Calibri"/>
                <w:b/>
                <w:bCs/>
                <w:sz w:val="22"/>
                <w:szCs w:val="22"/>
              </w:rPr>
              <w:t>DDNTA-5.15.1-v1.00 (Appendix X,</w:t>
            </w:r>
            <w:r>
              <w:rPr>
                <w:rStyle w:val="normaltextrun"/>
                <w:rFonts w:ascii="Calibri" w:hAnsi="Calibri" w:cs="Calibri"/>
                <w:b/>
                <w:bCs/>
              </w:rPr>
              <w:t xml:space="preserve"> </w:t>
            </w:r>
            <w:r w:rsidRPr="00C72324">
              <w:rPr>
                <w:rStyle w:val="normaltextrun"/>
                <w:rFonts w:ascii="Calibri" w:hAnsi="Calibri" w:cs="Calibri"/>
                <w:b/>
                <w:bCs/>
                <w:sz w:val="22"/>
                <w:szCs w:val="22"/>
              </w:rPr>
              <w:t>Q2</w:t>
            </w:r>
            <w:r w:rsidR="00B13DBA">
              <w:rPr>
                <w:rStyle w:val="normaltextrun"/>
                <w:rFonts w:ascii="Calibri" w:hAnsi="Calibri" w:cs="Calibri"/>
                <w:b/>
                <w:bCs/>
                <w:sz w:val="22"/>
                <w:szCs w:val="22"/>
              </w:rPr>
              <w:t>, D</w:t>
            </w:r>
            <w:r>
              <w:rPr>
                <w:rStyle w:val="normaltextrun"/>
                <w:rFonts w:ascii="Calibri" w:hAnsi="Calibri" w:cs="Calibri"/>
                <w:b/>
                <w:bCs/>
                <w:sz w:val="22"/>
                <w:szCs w:val="22"/>
              </w:rPr>
              <w:t xml:space="preserve">) &amp; </w:t>
            </w:r>
            <w:r>
              <w:rPr>
                <w:rStyle w:val="normaltextrun"/>
                <w:rFonts w:ascii="Calibri" w:hAnsi="Calibri" w:cs="Calibri"/>
                <w:b/>
                <w:bCs/>
                <w:sz w:val="22"/>
                <w:szCs w:val="22"/>
              </w:rPr>
              <w:lastRenderedPageBreak/>
              <w:t>DDNTA-6.2.0-v1.01 (Appendix X,</w:t>
            </w:r>
            <w:r>
              <w:rPr>
                <w:rStyle w:val="normaltextrun"/>
                <w:rFonts w:ascii="Calibri" w:hAnsi="Calibri" w:cs="Calibri"/>
                <w:b/>
                <w:bCs/>
              </w:rPr>
              <w:t xml:space="preserve"> </w:t>
            </w:r>
            <w:r w:rsidRPr="00C72324">
              <w:rPr>
                <w:rStyle w:val="normaltextrun"/>
                <w:rFonts w:ascii="Calibri" w:hAnsi="Calibri" w:cs="Calibri"/>
                <w:b/>
                <w:bCs/>
                <w:sz w:val="22"/>
                <w:szCs w:val="22"/>
              </w:rPr>
              <w:t>Q2</w:t>
            </w:r>
            <w:r>
              <w:rPr>
                <w:rStyle w:val="normaltextrun"/>
                <w:rFonts w:ascii="Calibri" w:hAnsi="Calibri" w:cs="Calibri"/>
                <w:b/>
                <w:bCs/>
                <w:sz w:val="22"/>
                <w:szCs w:val="22"/>
              </w:rPr>
              <w:t>)</w:t>
            </w:r>
          </w:p>
        </w:tc>
        <w:tc>
          <w:tcPr>
            <w:tcW w:w="6804" w:type="dxa"/>
          </w:tcPr>
          <w:p w14:paraId="5345AF53" w14:textId="21C7A396" w:rsidR="00C72324" w:rsidRPr="00A93BDF" w:rsidRDefault="00C72324">
            <w:pPr>
              <w:spacing w:before="120"/>
              <w:rPr>
                <w:rFonts w:asciiTheme="minorHAnsi" w:hAnsiTheme="minorHAnsi" w:cs="Arial"/>
                <w:sz w:val="22"/>
                <w:szCs w:val="22"/>
              </w:rPr>
            </w:pPr>
            <w:r>
              <w:rPr>
                <w:rFonts w:asciiTheme="minorHAnsi" w:hAnsiTheme="minorHAnsi" w:cs="Arial"/>
                <w:b/>
                <w:sz w:val="22"/>
                <w:szCs w:val="22"/>
              </w:rPr>
              <w:lastRenderedPageBreak/>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Pr>
                <w:rFonts w:asciiTheme="minorHAnsi" w:hAnsiTheme="minorHAnsi" w:cs="Arial"/>
                <w:b/>
                <w:sz w:val="22"/>
                <w:szCs w:val="22"/>
              </w:rPr>
              <w:fldChar w:fldCharType="end"/>
            </w:r>
            <w:r>
              <w:rPr>
                <w:rFonts w:asciiTheme="minorHAnsi" w:hAnsiTheme="minorHAnsi" w:cs="Arial"/>
                <w:b/>
                <w:sz w:val="22"/>
                <w:szCs w:val="22"/>
              </w:rPr>
              <w:t xml:space="preserve"> </w:t>
            </w:r>
            <w:r w:rsidRPr="00B62BD3">
              <w:rPr>
                <w:rFonts w:asciiTheme="minorHAnsi" w:hAnsiTheme="minorHAnsi" w:cs="Arial"/>
                <w:sz w:val="22"/>
                <w:szCs w:val="22"/>
              </w:rPr>
              <w:t xml:space="preserve">Cosmetic   </w:t>
            </w:r>
            <w:r w:rsidR="00716BEE">
              <w:rPr>
                <w:rFonts w:asciiTheme="minorHAnsi" w:hAnsiTheme="minorHAnsi" w:cs="Arial"/>
                <w:b/>
                <w:sz w:val="22"/>
                <w:szCs w:val="22"/>
              </w:rPr>
              <w:fldChar w:fldCharType="begin">
                <w:ffData>
                  <w:name w:val=""/>
                  <w:enabled/>
                  <w:calcOnExit w:val="0"/>
                  <w:checkBox>
                    <w:sizeAuto/>
                    <w:default w:val="0"/>
                  </w:checkBox>
                </w:ffData>
              </w:fldChar>
            </w:r>
            <w:r w:rsidR="00716BEE">
              <w:rPr>
                <w:rFonts w:asciiTheme="minorHAnsi" w:hAnsiTheme="minorHAnsi" w:cs="Arial"/>
                <w:b/>
                <w:sz w:val="22"/>
                <w:szCs w:val="22"/>
              </w:rPr>
              <w:instrText xml:space="preserve"> 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sidR="00716BEE">
              <w:rPr>
                <w:rFonts w:asciiTheme="minorHAnsi" w:hAnsiTheme="minorHAnsi" w:cs="Arial"/>
                <w:b/>
                <w:sz w:val="22"/>
                <w:szCs w:val="22"/>
              </w:rPr>
              <w:fldChar w:fldCharType="end"/>
            </w:r>
            <w:r>
              <w:rPr>
                <w:rFonts w:asciiTheme="minorHAnsi" w:hAnsiTheme="minorHAnsi" w:cs="Arial"/>
                <w:b/>
                <w:sz w:val="22"/>
                <w:szCs w:val="22"/>
              </w:rPr>
              <w:t xml:space="preserve"> </w:t>
            </w:r>
            <w:r w:rsidRPr="00B62BD3">
              <w:rPr>
                <w:rFonts w:asciiTheme="minorHAnsi" w:hAnsiTheme="minorHAnsi" w:cs="Arial"/>
                <w:sz w:val="22"/>
                <w:szCs w:val="22"/>
              </w:rPr>
              <w:t xml:space="preserve">Low    </w:t>
            </w:r>
            <w:r w:rsidR="00716BEE">
              <w:rPr>
                <w:rFonts w:asciiTheme="minorHAnsi" w:hAnsiTheme="minorHAnsi" w:cs="Arial"/>
                <w:b/>
                <w:sz w:val="22"/>
                <w:szCs w:val="22"/>
              </w:rPr>
              <w:fldChar w:fldCharType="begin">
                <w:ffData>
                  <w:name w:val=""/>
                  <w:enabled/>
                  <w:calcOnExit w:val="0"/>
                  <w:checkBox>
                    <w:sizeAuto/>
                    <w:default w:val="1"/>
                  </w:checkBox>
                </w:ffData>
              </w:fldChar>
            </w:r>
            <w:r w:rsidR="00716BEE">
              <w:rPr>
                <w:rFonts w:asciiTheme="minorHAnsi" w:hAnsiTheme="minorHAnsi" w:cs="Arial"/>
                <w:b/>
                <w:sz w:val="22"/>
                <w:szCs w:val="22"/>
              </w:rPr>
              <w:instrText xml:space="preserve"> 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sidR="00716BEE">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tbl>
            <w:tblPr>
              <w:tblStyle w:val="TableGrid"/>
              <w:tblW w:w="0" w:type="auto"/>
              <w:tblLook w:val="04A0" w:firstRow="1" w:lastRow="0" w:firstColumn="1" w:lastColumn="0" w:noHBand="0" w:noVBand="1"/>
            </w:tblPr>
            <w:tblGrid>
              <w:gridCol w:w="6573"/>
            </w:tblGrid>
            <w:tr w:rsidR="00C72324" w14:paraId="1CC5240C" w14:textId="77777777">
              <w:tc>
                <w:tcPr>
                  <w:tcW w:w="6573" w:type="dxa"/>
                </w:tcPr>
                <w:p w14:paraId="3363F545" w14:textId="2B9F2982" w:rsidR="00C72324" w:rsidRPr="00C343F6" w:rsidRDefault="00F350A2">
                  <w:pPr>
                    <w:spacing w:before="120"/>
                    <w:rPr>
                      <w:rFonts w:asciiTheme="minorHAnsi" w:hAnsiTheme="minorHAnsi" w:cs="Arial"/>
                      <w:sz w:val="22"/>
                      <w:szCs w:val="22"/>
                    </w:rPr>
                  </w:pPr>
                  <w:r w:rsidRPr="00C72324">
                    <w:rPr>
                      <w:rFonts w:asciiTheme="minorHAnsi" w:hAnsiTheme="minorHAnsi" w:cs="Arial"/>
                      <w:sz w:val="20"/>
                      <w:szCs w:val="20"/>
                    </w:rPr>
                    <w:lastRenderedPageBreak/>
                    <w:t>C</w:t>
                  </w:r>
                  <w:r w:rsidRPr="00C72324">
                    <w:rPr>
                      <w:rFonts w:asciiTheme="minorHAnsi" w:hAnsiTheme="minorHAnsi" w:cs="Arial"/>
                      <w:sz w:val="22"/>
                      <w:szCs w:val="22"/>
                    </w:rPr>
                    <w:t>han</w:t>
                  </w:r>
                  <w:r>
                    <w:rPr>
                      <w:rFonts w:asciiTheme="minorHAnsi" w:hAnsiTheme="minorHAnsi" w:cs="Arial"/>
                      <w:sz w:val="22"/>
                      <w:szCs w:val="22"/>
                    </w:rPr>
                    <w:t xml:space="preserve">ging </w:t>
                  </w:r>
                  <w:r w:rsidR="00AD5654">
                    <w:rPr>
                      <w:rFonts w:asciiTheme="minorHAnsi" w:hAnsiTheme="minorHAnsi" w:cs="Arial"/>
                      <w:sz w:val="22"/>
                      <w:szCs w:val="22"/>
                    </w:rPr>
                    <w:t xml:space="preserve">cardinality </w:t>
                  </w:r>
                  <w:r w:rsidR="00285C4D">
                    <w:rPr>
                      <w:rFonts w:asciiTheme="minorHAnsi" w:hAnsiTheme="minorHAnsi" w:cs="Arial"/>
                      <w:sz w:val="22"/>
                      <w:szCs w:val="22"/>
                    </w:rPr>
                    <w:t>of</w:t>
                  </w:r>
                  <w:r>
                    <w:rPr>
                      <w:rFonts w:asciiTheme="minorHAnsi" w:hAnsiTheme="minorHAnsi" w:cs="Arial"/>
                      <w:sz w:val="22"/>
                      <w:szCs w:val="22"/>
                    </w:rPr>
                    <w:t xml:space="preserve"> ‘House Consignment’ D.G., introducing a new guideline to ‘Previous Document.Type’ D.I.</w:t>
                  </w:r>
                  <w:r w:rsidR="0077199D">
                    <w:rPr>
                      <w:rFonts w:asciiTheme="minorHAnsi" w:hAnsiTheme="minorHAnsi" w:cs="Arial"/>
                      <w:sz w:val="22"/>
                      <w:szCs w:val="22"/>
                    </w:rPr>
                    <w:t>s</w:t>
                  </w:r>
                  <w:r>
                    <w:rPr>
                      <w:rFonts w:asciiTheme="minorHAnsi" w:hAnsiTheme="minorHAnsi" w:cs="Arial"/>
                      <w:sz w:val="22"/>
                      <w:szCs w:val="22"/>
                    </w:rPr>
                    <w:t xml:space="preserve"> </w:t>
                  </w:r>
                  <w:r w:rsidRPr="00F350A2">
                    <w:rPr>
                      <w:rFonts w:asciiTheme="minorHAnsi" w:hAnsiTheme="minorHAnsi" w:cs="Arial"/>
                      <w:b/>
                      <w:bCs/>
                      <w:sz w:val="22"/>
                      <w:szCs w:val="22"/>
                    </w:rPr>
                    <w:t>as described in Section 3.</w:t>
                  </w:r>
                </w:p>
              </w:tc>
            </w:tr>
          </w:tbl>
          <w:p w14:paraId="52049AE1" w14:textId="77777777" w:rsidR="00C72324" w:rsidRPr="00B62BD3" w:rsidRDefault="00C72324">
            <w:pPr>
              <w:spacing w:before="120"/>
              <w:rPr>
                <w:rFonts w:asciiTheme="minorHAnsi" w:hAnsiTheme="minorHAnsi" w:cs="Arial"/>
                <w:b/>
                <w:sz w:val="22"/>
                <w:szCs w:val="22"/>
              </w:rPr>
            </w:pPr>
          </w:p>
        </w:tc>
      </w:tr>
      <w:tr w:rsidR="00C72324" w:rsidRPr="006B1220" w14:paraId="3EB0D6BC" w14:textId="48D2153F">
        <w:trPr>
          <w:trHeight w:val="403"/>
        </w:trPr>
        <w:tc>
          <w:tcPr>
            <w:tcW w:w="2802" w:type="dxa"/>
          </w:tcPr>
          <w:p w14:paraId="15167F9F" w14:textId="1A6B201B" w:rsidR="00C72324" w:rsidRPr="00BD2F29" w:rsidRDefault="00C72324">
            <w:pPr>
              <w:spacing w:before="120"/>
              <w:rPr>
                <w:rFonts w:asciiTheme="minorHAnsi" w:hAnsiTheme="minorHAnsi" w:cs="Arial"/>
                <w:b/>
                <w:sz w:val="22"/>
                <w:szCs w:val="22"/>
              </w:rPr>
            </w:pPr>
            <w:r w:rsidRPr="00BD2F29">
              <w:rPr>
                <w:rFonts w:asciiTheme="minorHAnsi" w:hAnsiTheme="minorHAnsi" w:cs="Arial"/>
                <w:b/>
                <w:sz w:val="22"/>
                <w:szCs w:val="22"/>
              </w:rPr>
              <w:lastRenderedPageBreak/>
              <w:fldChar w:fldCharType="begin">
                <w:ffData>
                  <w:name w:val="ImpSPEEDECN"/>
                  <w:enabled/>
                  <w:calcOnExit w:val="0"/>
                  <w:checkBox>
                    <w:sizeAuto/>
                    <w:default w:val="1"/>
                  </w:checkBox>
                </w:ffData>
              </w:fldChar>
            </w:r>
            <w:r w:rsidRPr="00BD2F29">
              <w:rPr>
                <w:rFonts w:asciiTheme="minorHAnsi" w:hAnsiTheme="minorHAnsi" w:cs="Arial"/>
                <w:b/>
                <w:sz w:val="22"/>
                <w:szCs w:val="22"/>
                <w:lang w:val="fr-BE"/>
              </w:rPr>
              <w:instrText xml:space="preserve"> 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sidRPr="00BD2F29">
              <w:rPr>
                <w:rFonts w:asciiTheme="minorHAnsi" w:hAnsiTheme="minorHAnsi" w:cs="Arial"/>
                <w:b/>
                <w:sz w:val="22"/>
                <w:szCs w:val="22"/>
              </w:rPr>
              <w:fldChar w:fldCharType="end"/>
            </w:r>
            <w:r w:rsidRPr="00BD2F29">
              <w:rPr>
                <w:b/>
                <w:lang w:val="fr-BE"/>
              </w:rPr>
              <w:t xml:space="preserve"> </w:t>
            </w:r>
            <w:r w:rsidRPr="00BD2F29">
              <w:rPr>
                <w:rStyle w:val="normaltextrun"/>
                <w:rFonts w:ascii="Calibri" w:hAnsi="Calibri" w:cs="Calibri"/>
                <w:b/>
                <w:sz w:val="22"/>
                <w:szCs w:val="22"/>
              </w:rPr>
              <w:t>DMP Package-v5.8.0-v1.00</w:t>
            </w:r>
            <w:r w:rsidR="00BD2F29" w:rsidRPr="00BD2F29">
              <w:rPr>
                <w:rStyle w:val="normaltextrun"/>
                <w:rFonts w:ascii="Calibri" w:hAnsi="Calibri" w:cs="Calibri"/>
                <w:b/>
                <w:sz w:val="22"/>
                <w:szCs w:val="22"/>
              </w:rPr>
              <w:t xml:space="preserve"> </w:t>
            </w:r>
            <w:r w:rsidR="00BD2F29" w:rsidRPr="00A156AF">
              <w:rPr>
                <w:rStyle w:val="normaltextrun"/>
                <w:rFonts w:ascii="Calibri" w:hAnsi="Calibri" w:cs="Calibri"/>
                <w:b/>
                <w:sz w:val="22"/>
                <w:szCs w:val="22"/>
              </w:rPr>
              <w:t>&amp; NCTS-P6 DMP 3-v1.01</w:t>
            </w:r>
          </w:p>
        </w:tc>
        <w:tc>
          <w:tcPr>
            <w:tcW w:w="6804" w:type="dxa"/>
          </w:tcPr>
          <w:p w14:paraId="1B2AC1D8" w14:textId="433E5FC2" w:rsidR="00C72324" w:rsidRPr="00A93BDF" w:rsidRDefault="00C72324">
            <w:pPr>
              <w:spacing w:before="120"/>
              <w:rPr>
                <w:rFonts w:asciiTheme="minorHAnsi" w:hAnsiTheme="minorHAnsi" w:cs="Arial"/>
                <w:sz w:val="22"/>
                <w:szCs w:val="22"/>
              </w:rPr>
            </w:pP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Pr>
                <w:rFonts w:asciiTheme="minorHAnsi" w:hAnsiTheme="minorHAnsi" w:cs="Arial"/>
                <w:b/>
                <w:sz w:val="22"/>
                <w:szCs w:val="22"/>
              </w:rPr>
              <w:fldChar w:fldCharType="end"/>
            </w:r>
            <w:r>
              <w:rPr>
                <w:rFonts w:asciiTheme="minorHAnsi" w:hAnsiTheme="minorHAnsi" w:cs="Arial"/>
                <w:b/>
                <w:sz w:val="22"/>
                <w:szCs w:val="22"/>
              </w:rPr>
              <w:t xml:space="preserve"> </w:t>
            </w:r>
            <w:r w:rsidRPr="00B62BD3">
              <w:rPr>
                <w:rFonts w:asciiTheme="minorHAnsi" w:hAnsiTheme="minorHAnsi" w:cs="Arial"/>
                <w:sz w:val="22"/>
                <w:szCs w:val="22"/>
              </w:rPr>
              <w:t xml:space="preserve">Cosmetic   </w:t>
            </w:r>
            <w:r w:rsidR="00716BEE">
              <w:rPr>
                <w:rFonts w:asciiTheme="minorHAnsi" w:hAnsiTheme="minorHAnsi" w:cs="Arial"/>
                <w:b/>
                <w:sz w:val="22"/>
                <w:szCs w:val="22"/>
              </w:rPr>
              <w:fldChar w:fldCharType="begin">
                <w:ffData>
                  <w:name w:val=""/>
                  <w:enabled/>
                  <w:calcOnExit w:val="0"/>
                  <w:checkBox>
                    <w:sizeAuto/>
                    <w:default w:val="0"/>
                  </w:checkBox>
                </w:ffData>
              </w:fldChar>
            </w:r>
            <w:r w:rsidR="00716BEE">
              <w:rPr>
                <w:rFonts w:asciiTheme="minorHAnsi" w:hAnsiTheme="minorHAnsi" w:cs="Arial"/>
                <w:b/>
                <w:sz w:val="22"/>
                <w:szCs w:val="22"/>
              </w:rPr>
              <w:instrText xml:space="preserve"> 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sidR="00716BEE">
              <w:rPr>
                <w:rFonts w:asciiTheme="minorHAnsi" w:hAnsiTheme="minorHAnsi" w:cs="Arial"/>
                <w:b/>
                <w:sz w:val="22"/>
                <w:szCs w:val="22"/>
              </w:rPr>
              <w:fldChar w:fldCharType="end"/>
            </w:r>
            <w:r>
              <w:rPr>
                <w:rFonts w:asciiTheme="minorHAnsi" w:hAnsiTheme="minorHAnsi" w:cs="Arial"/>
                <w:b/>
                <w:sz w:val="22"/>
                <w:szCs w:val="22"/>
              </w:rPr>
              <w:t xml:space="preserve"> </w:t>
            </w:r>
            <w:r w:rsidRPr="00B62BD3">
              <w:rPr>
                <w:rFonts w:asciiTheme="minorHAnsi" w:hAnsiTheme="minorHAnsi" w:cs="Arial"/>
                <w:sz w:val="22"/>
                <w:szCs w:val="22"/>
              </w:rPr>
              <w:t xml:space="preserve">Low    </w:t>
            </w:r>
            <w:r w:rsidR="00716BEE">
              <w:rPr>
                <w:rFonts w:asciiTheme="minorHAnsi" w:hAnsiTheme="minorHAnsi" w:cs="Arial"/>
                <w:b/>
                <w:sz w:val="22"/>
                <w:szCs w:val="22"/>
              </w:rPr>
              <w:fldChar w:fldCharType="begin">
                <w:ffData>
                  <w:name w:val=""/>
                  <w:enabled/>
                  <w:calcOnExit w:val="0"/>
                  <w:checkBox>
                    <w:sizeAuto/>
                    <w:default w:val="1"/>
                  </w:checkBox>
                </w:ffData>
              </w:fldChar>
            </w:r>
            <w:r w:rsidR="00716BEE">
              <w:rPr>
                <w:rFonts w:asciiTheme="minorHAnsi" w:hAnsiTheme="minorHAnsi" w:cs="Arial"/>
                <w:b/>
                <w:sz w:val="22"/>
                <w:szCs w:val="22"/>
              </w:rPr>
              <w:instrText xml:space="preserve"> 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sidR="00716BEE">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tbl>
            <w:tblPr>
              <w:tblStyle w:val="TableGrid"/>
              <w:tblW w:w="0" w:type="auto"/>
              <w:tblLook w:val="04A0" w:firstRow="1" w:lastRow="0" w:firstColumn="1" w:lastColumn="0" w:noHBand="0" w:noVBand="1"/>
            </w:tblPr>
            <w:tblGrid>
              <w:gridCol w:w="6573"/>
            </w:tblGrid>
            <w:tr w:rsidR="00C72324" w14:paraId="0F2A8B55" w14:textId="335DE809">
              <w:tc>
                <w:tcPr>
                  <w:tcW w:w="6573" w:type="dxa"/>
                </w:tcPr>
                <w:p w14:paraId="525B2F18" w14:textId="04EE83F0" w:rsidR="00C72324" w:rsidRPr="00F350A2" w:rsidRDefault="00F350A2">
                  <w:pPr>
                    <w:spacing w:before="120"/>
                    <w:rPr>
                      <w:rFonts w:asciiTheme="minorHAnsi" w:hAnsiTheme="minorHAnsi" w:cs="Arial"/>
                      <w:b/>
                      <w:bCs/>
                      <w:sz w:val="22"/>
                      <w:szCs w:val="22"/>
                    </w:rPr>
                  </w:pPr>
                  <w:r>
                    <w:rPr>
                      <w:rFonts w:asciiTheme="minorHAnsi" w:hAnsiTheme="minorHAnsi" w:cs="Arial"/>
                      <w:sz w:val="22"/>
                      <w:szCs w:val="22"/>
                    </w:rPr>
                    <w:t>Updates in</w:t>
                  </w:r>
                  <w:r w:rsidR="00BD2F29">
                    <w:rPr>
                      <w:rFonts w:asciiTheme="minorHAnsi" w:hAnsiTheme="minorHAnsi" w:cs="Arial"/>
                      <w:sz w:val="22"/>
                      <w:szCs w:val="22"/>
                    </w:rPr>
                    <w:t xml:space="preserve"> files Data Mapping_v0.47 (DMP 5.8.0-v1.00) and NCTS-P5 to P6 Data Mapping_v1.01 (DMP 3-v1.01)</w:t>
                  </w:r>
                  <w:r>
                    <w:rPr>
                      <w:rFonts w:asciiTheme="minorHAnsi" w:hAnsiTheme="minorHAnsi" w:cs="Arial"/>
                      <w:sz w:val="22"/>
                      <w:szCs w:val="22"/>
                    </w:rPr>
                    <w:t xml:space="preserve">, </w:t>
                  </w:r>
                  <w:r>
                    <w:rPr>
                      <w:rFonts w:asciiTheme="minorHAnsi" w:hAnsiTheme="minorHAnsi" w:cs="Arial"/>
                      <w:b/>
                      <w:bCs/>
                      <w:sz w:val="22"/>
                      <w:szCs w:val="22"/>
                    </w:rPr>
                    <w:t>as described in Section 3.</w:t>
                  </w:r>
                </w:p>
              </w:tc>
            </w:tr>
          </w:tbl>
          <w:p w14:paraId="6E2FE6A9" w14:textId="349B672E" w:rsidR="00C72324" w:rsidRPr="00B62BD3" w:rsidRDefault="00C72324">
            <w:pPr>
              <w:spacing w:before="120"/>
              <w:rPr>
                <w:rFonts w:asciiTheme="minorHAnsi" w:hAnsiTheme="minorHAnsi" w:cs="Arial"/>
                <w:b/>
                <w:sz w:val="22"/>
                <w:szCs w:val="22"/>
              </w:rPr>
            </w:pPr>
          </w:p>
        </w:tc>
      </w:tr>
      <w:tr w:rsidR="009A6490" w:rsidRPr="006B1220" w14:paraId="02C8F7FF" w14:textId="77777777">
        <w:trPr>
          <w:trHeight w:val="403"/>
        </w:trPr>
        <w:tc>
          <w:tcPr>
            <w:tcW w:w="2802" w:type="dxa"/>
          </w:tcPr>
          <w:p w14:paraId="28B524B8" w14:textId="41195062" w:rsidR="009A6490" w:rsidRPr="00BD2F29" w:rsidRDefault="009A6490" w:rsidP="009A6490">
            <w:pPr>
              <w:spacing w:before="120"/>
              <w:rPr>
                <w:rFonts w:asciiTheme="minorHAnsi" w:hAnsiTheme="minorHAnsi" w:cs="Arial"/>
                <w:b/>
                <w:sz w:val="22"/>
                <w:szCs w:val="22"/>
              </w:rPr>
            </w:pPr>
            <w:r w:rsidRPr="00BD2F29">
              <w:rPr>
                <w:rFonts w:asciiTheme="minorHAnsi" w:hAnsiTheme="minorHAnsi" w:cs="Arial"/>
                <w:b/>
                <w:sz w:val="22"/>
                <w:szCs w:val="22"/>
              </w:rPr>
              <w:fldChar w:fldCharType="begin">
                <w:ffData>
                  <w:name w:val="ImpSPEEDECN"/>
                  <w:enabled/>
                  <w:calcOnExit w:val="0"/>
                  <w:checkBox>
                    <w:sizeAuto/>
                    <w:default w:val="1"/>
                  </w:checkBox>
                </w:ffData>
              </w:fldChar>
            </w:r>
            <w:r w:rsidRPr="00BD2F29">
              <w:rPr>
                <w:rFonts w:asciiTheme="minorHAnsi" w:hAnsiTheme="minorHAnsi" w:cs="Arial"/>
                <w:b/>
                <w:sz w:val="22"/>
                <w:szCs w:val="22"/>
                <w:lang w:val="fr-BE"/>
              </w:rPr>
              <w:instrText xml:space="preserve"> 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sidRPr="00BD2F29">
              <w:rPr>
                <w:rFonts w:asciiTheme="minorHAnsi" w:hAnsiTheme="minorHAnsi" w:cs="Arial"/>
                <w:b/>
                <w:sz w:val="22"/>
                <w:szCs w:val="22"/>
              </w:rPr>
              <w:fldChar w:fldCharType="end"/>
            </w:r>
            <w:r w:rsidRPr="00BD2F29">
              <w:rPr>
                <w:b/>
                <w:lang w:val="fr-BE"/>
              </w:rPr>
              <w:t xml:space="preserve"> </w:t>
            </w:r>
            <w:r w:rsidR="00661016" w:rsidRPr="00CB4DFA">
              <w:rPr>
                <w:rStyle w:val="normaltextrun"/>
                <w:rFonts w:ascii="Calibri" w:hAnsi="Calibri" w:cs="Calibri"/>
                <w:b/>
                <w:bCs/>
                <w:sz w:val="22"/>
                <w:szCs w:val="22"/>
              </w:rPr>
              <w:t>CTS-5.</w:t>
            </w:r>
            <w:r w:rsidR="00661016">
              <w:rPr>
                <w:rStyle w:val="normaltextrun"/>
                <w:rFonts w:ascii="Calibri" w:hAnsi="Calibri" w:cs="Calibri"/>
                <w:b/>
                <w:bCs/>
                <w:sz w:val="22"/>
                <w:szCs w:val="22"/>
              </w:rPr>
              <w:t>8</w:t>
            </w:r>
            <w:r w:rsidR="00661016" w:rsidRPr="00CB4DFA">
              <w:rPr>
                <w:rStyle w:val="normaltextrun"/>
                <w:rFonts w:ascii="Calibri" w:hAnsi="Calibri" w:cs="Calibri"/>
                <w:b/>
                <w:bCs/>
                <w:sz w:val="22"/>
                <w:szCs w:val="22"/>
              </w:rPr>
              <w:t>.</w:t>
            </w:r>
            <w:r w:rsidR="00661016">
              <w:rPr>
                <w:rStyle w:val="normaltextrun"/>
                <w:rFonts w:ascii="Calibri" w:hAnsi="Calibri" w:cs="Calibri"/>
                <w:b/>
                <w:bCs/>
                <w:sz w:val="22"/>
                <w:szCs w:val="22"/>
              </w:rPr>
              <w:t>2</w:t>
            </w:r>
            <w:r w:rsidR="00661016" w:rsidRPr="00CB4DFA">
              <w:rPr>
                <w:rStyle w:val="normaltextrun"/>
                <w:rFonts w:ascii="Calibri" w:hAnsi="Calibri" w:cs="Calibri"/>
                <w:b/>
                <w:bCs/>
                <w:sz w:val="22"/>
                <w:szCs w:val="22"/>
              </w:rPr>
              <w:t>-v1.00</w:t>
            </w:r>
          </w:p>
        </w:tc>
        <w:tc>
          <w:tcPr>
            <w:tcW w:w="6804" w:type="dxa"/>
          </w:tcPr>
          <w:p w14:paraId="1ADA509A" w14:textId="77777777" w:rsidR="009A6490" w:rsidRPr="00A93BDF" w:rsidRDefault="009A6490" w:rsidP="009A6490">
            <w:pPr>
              <w:spacing w:before="120"/>
              <w:rPr>
                <w:rFonts w:asciiTheme="minorHAnsi" w:hAnsiTheme="minorHAnsi" w:cs="Arial"/>
                <w:sz w:val="22"/>
                <w:szCs w:val="22"/>
              </w:rPr>
            </w:pP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Pr>
                <w:rFonts w:asciiTheme="minorHAnsi" w:hAnsiTheme="minorHAnsi" w:cs="Arial"/>
                <w:b/>
                <w:sz w:val="22"/>
                <w:szCs w:val="22"/>
              </w:rPr>
              <w:fldChar w:fldCharType="end"/>
            </w:r>
            <w:r>
              <w:rPr>
                <w:rFonts w:asciiTheme="minorHAnsi" w:hAnsiTheme="minorHAnsi" w:cs="Arial"/>
                <w:b/>
                <w:sz w:val="22"/>
                <w:szCs w:val="22"/>
              </w:rPr>
              <w:t xml:space="preserve"> </w:t>
            </w:r>
            <w:r w:rsidRPr="00B62BD3">
              <w:rPr>
                <w:rFonts w:asciiTheme="minorHAnsi" w:hAnsiTheme="minorHAnsi" w:cs="Arial"/>
                <w:sz w:val="22"/>
                <w:szCs w:val="22"/>
              </w:rPr>
              <w:t xml:space="preserve">Cosmetic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Pr>
                <w:rFonts w:asciiTheme="minorHAnsi" w:hAnsiTheme="minorHAnsi" w:cs="Arial"/>
                <w:b/>
                <w:sz w:val="22"/>
                <w:szCs w:val="22"/>
              </w:rPr>
              <w:fldChar w:fldCharType="end"/>
            </w:r>
            <w:r>
              <w:rPr>
                <w:rFonts w:asciiTheme="minorHAnsi" w:hAnsiTheme="minorHAnsi" w:cs="Arial"/>
                <w:b/>
                <w:sz w:val="22"/>
                <w:szCs w:val="22"/>
              </w:rPr>
              <w:t xml:space="preserve"> </w:t>
            </w:r>
            <w:r w:rsidRPr="00B62BD3">
              <w:rPr>
                <w:rFonts w:asciiTheme="minorHAnsi" w:hAnsiTheme="minorHAnsi" w:cs="Arial"/>
                <w:sz w:val="22"/>
                <w:szCs w:val="22"/>
              </w:rPr>
              <w:t xml:space="preserve">Low    </w:t>
            </w: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tbl>
            <w:tblPr>
              <w:tblStyle w:val="TableGrid"/>
              <w:tblW w:w="0" w:type="auto"/>
              <w:tblLook w:val="04A0" w:firstRow="1" w:lastRow="0" w:firstColumn="1" w:lastColumn="0" w:noHBand="0" w:noVBand="1"/>
            </w:tblPr>
            <w:tblGrid>
              <w:gridCol w:w="6573"/>
            </w:tblGrid>
            <w:tr w:rsidR="009A6490" w14:paraId="3A279002" w14:textId="77777777" w:rsidTr="00CB4DFA">
              <w:tc>
                <w:tcPr>
                  <w:tcW w:w="6573" w:type="dxa"/>
                </w:tcPr>
                <w:p w14:paraId="4452DE51" w14:textId="259F19DF" w:rsidR="009A6490" w:rsidRPr="00F350A2" w:rsidRDefault="007502DA" w:rsidP="009A6490">
                  <w:pPr>
                    <w:spacing w:before="120"/>
                    <w:rPr>
                      <w:rFonts w:asciiTheme="minorHAnsi" w:hAnsiTheme="minorHAnsi" w:cs="Arial"/>
                      <w:b/>
                      <w:bCs/>
                      <w:sz w:val="22"/>
                      <w:szCs w:val="22"/>
                    </w:rPr>
                  </w:pPr>
                  <w:r w:rsidRPr="00FC72CC">
                    <w:rPr>
                      <w:rFonts w:asciiTheme="minorHAnsi" w:hAnsiTheme="minorHAnsi" w:cs="Arial"/>
                      <w:bCs/>
                      <w:sz w:val="22"/>
                      <w:szCs w:val="22"/>
                      <w:lang w:eastAsia="en-GB"/>
                    </w:rPr>
                    <w:t xml:space="preserve">NCTS CTS should be updated to include the modified </w:t>
                  </w:r>
                  <w:r w:rsidRPr="00FC72CC">
                    <w:rPr>
                      <w:rFonts w:asciiTheme="minorHAnsi" w:hAnsiTheme="minorHAnsi" w:cs="Arial"/>
                      <w:bCs/>
                      <w:sz w:val="22"/>
                      <w:szCs w:val="22"/>
                      <w:lang w:val="en-US" w:eastAsia="en-GB"/>
                    </w:rPr>
                    <w:t>c</w:t>
                  </w:r>
                  <w:r w:rsidRPr="00FC72CC">
                    <w:rPr>
                      <w:rFonts w:asciiTheme="minorHAnsi" w:hAnsiTheme="minorHAnsi" w:cs="Arial"/>
                      <w:bCs/>
                      <w:sz w:val="22"/>
                      <w:szCs w:val="22"/>
                      <w:lang w:eastAsia="en-GB"/>
                    </w:rPr>
                    <w:t>types.xsd file</w:t>
                  </w:r>
                  <w:r>
                    <w:rPr>
                      <w:rFonts w:asciiTheme="minorHAnsi" w:hAnsiTheme="minorHAnsi" w:cs="Arial"/>
                      <w:b/>
                      <w:sz w:val="22"/>
                      <w:szCs w:val="22"/>
                      <w:lang w:eastAsia="en-GB"/>
                    </w:rPr>
                    <w:t>, as described in Section 3.</w:t>
                  </w:r>
                </w:p>
              </w:tc>
            </w:tr>
          </w:tbl>
          <w:p w14:paraId="484E66C2" w14:textId="77777777" w:rsidR="009A6490" w:rsidRDefault="009A6490" w:rsidP="009A6490">
            <w:pPr>
              <w:spacing w:before="120"/>
              <w:rPr>
                <w:rFonts w:asciiTheme="minorHAnsi" w:hAnsiTheme="minorHAnsi" w:cs="Arial"/>
                <w:b/>
                <w:sz w:val="22"/>
                <w:szCs w:val="22"/>
              </w:rPr>
            </w:pPr>
          </w:p>
        </w:tc>
      </w:tr>
      <w:tr w:rsidR="00661016" w:rsidRPr="006B1220" w14:paraId="6DB21DB3" w14:textId="77777777" w:rsidTr="00CB4DFA">
        <w:trPr>
          <w:trHeight w:val="403"/>
        </w:trPr>
        <w:tc>
          <w:tcPr>
            <w:tcW w:w="2802" w:type="dxa"/>
          </w:tcPr>
          <w:p w14:paraId="56A83BB0" w14:textId="2C0AFFB0" w:rsidR="00661016" w:rsidRPr="00BD2F29" w:rsidRDefault="00661016" w:rsidP="00CB4DFA">
            <w:pPr>
              <w:spacing w:before="120"/>
              <w:rPr>
                <w:rFonts w:asciiTheme="minorHAnsi" w:hAnsiTheme="minorHAnsi" w:cs="Arial"/>
                <w:b/>
                <w:sz w:val="22"/>
                <w:szCs w:val="22"/>
              </w:rPr>
            </w:pPr>
            <w:r w:rsidRPr="00BD2F29">
              <w:rPr>
                <w:rFonts w:asciiTheme="minorHAnsi" w:hAnsiTheme="minorHAnsi" w:cs="Arial"/>
                <w:b/>
                <w:sz w:val="22"/>
                <w:szCs w:val="22"/>
              </w:rPr>
              <w:fldChar w:fldCharType="begin">
                <w:ffData>
                  <w:name w:val="ImpSPEEDECN"/>
                  <w:enabled/>
                  <w:calcOnExit w:val="0"/>
                  <w:checkBox>
                    <w:sizeAuto/>
                    <w:default w:val="1"/>
                  </w:checkBox>
                </w:ffData>
              </w:fldChar>
            </w:r>
            <w:r w:rsidRPr="00BD2F29">
              <w:rPr>
                <w:rFonts w:asciiTheme="minorHAnsi" w:hAnsiTheme="minorHAnsi" w:cs="Arial"/>
                <w:b/>
                <w:sz w:val="22"/>
                <w:szCs w:val="22"/>
                <w:lang w:val="fr-BE"/>
              </w:rPr>
              <w:instrText xml:space="preserve"> 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sidRPr="00BD2F29">
              <w:rPr>
                <w:rFonts w:asciiTheme="minorHAnsi" w:hAnsiTheme="minorHAnsi" w:cs="Arial"/>
                <w:b/>
                <w:sz w:val="22"/>
                <w:szCs w:val="22"/>
              </w:rPr>
              <w:fldChar w:fldCharType="end"/>
            </w:r>
            <w:r w:rsidRPr="00BD2F29">
              <w:rPr>
                <w:b/>
                <w:lang w:val="fr-BE"/>
              </w:rPr>
              <w:t xml:space="preserve"> </w:t>
            </w:r>
            <w:r w:rsidRPr="00CB4DFA">
              <w:rPr>
                <w:rStyle w:val="normaltextrun"/>
                <w:rFonts w:ascii="Calibri" w:hAnsi="Calibri" w:cs="Calibri"/>
                <w:b/>
                <w:bCs/>
                <w:sz w:val="22"/>
                <w:szCs w:val="22"/>
              </w:rPr>
              <w:t>C</w:t>
            </w:r>
            <w:r>
              <w:rPr>
                <w:rStyle w:val="normaltextrun"/>
                <w:rFonts w:ascii="Calibri" w:hAnsi="Calibri" w:cs="Calibri"/>
                <w:b/>
                <w:bCs/>
                <w:sz w:val="22"/>
                <w:szCs w:val="22"/>
              </w:rPr>
              <w:t>RP</w:t>
            </w:r>
            <w:r w:rsidRPr="00CB4DFA">
              <w:rPr>
                <w:rStyle w:val="normaltextrun"/>
                <w:rFonts w:ascii="Calibri" w:hAnsi="Calibri" w:cs="Calibri"/>
                <w:b/>
                <w:bCs/>
                <w:sz w:val="22"/>
                <w:szCs w:val="22"/>
              </w:rPr>
              <w:t>-5.</w:t>
            </w:r>
            <w:r>
              <w:rPr>
                <w:rStyle w:val="normaltextrun"/>
                <w:rFonts w:ascii="Calibri" w:hAnsi="Calibri" w:cs="Calibri"/>
                <w:b/>
                <w:bCs/>
                <w:sz w:val="22"/>
                <w:szCs w:val="22"/>
              </w:rPr>
              <w:t>8</w:t>
            </w:r>
            <w:r w:rsidRPr="00CB4DFA">
              <w:rPr>
                <w:rStyle w:val="normaltextrun"/>
                <w:rFonts w:ascii="Calibri" w:hAnsi="Calibri" w:cs="Calibri"/>
                <w:b/>
                <w:bCs/>
                <w:sz w:val="22"/>
                <w:szCs w:val="22"/>
              </w:rPr>
              <w:t>.</w:t>
            </w:r>
            <w:r>
              <w:rPr>
                <w:rStyle w:val="normaltextrun"/>
                <w:rFonts w:ascii="Calibri" w:hAnsi="Calibri" w:cs="Calibri"/>
                <w:b/>
                <w:bCs/>
                <w:sz w:val="22"/>
                <w:szCs w:val="22"/>
              </w:rPr>
              <w:t>1</w:t>
            </w:r>
          </w:p>
        </w:tc>
        <w:tc>
          <w:tcPr>
            <w:tcW w:w="6804" w:type="dxa"/>
          </w:tcPr>
          <w:p w14:paraId="0F06A39C" w14:textId="77777777" w:rsidR="00661016" w:rsidRPr="00A93BDF" w:rsidRDefault="00661016" w:rsidP="00CB4DFA">
            <w:pPr>
              <w:spacing w:before="120"/>
              <w:rPr>
                <w:rFonts w:asciiTheme="minorHAnsi" w:hAnsiTheme="minorHAnsi" w:cs="Arial"/>
                <w:sz w:val="22"/>
                <w:szCs w:val="22"/>
              </w:rPr>
            </w:pP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Pr>
                <w:rFonts w:asciiTheme="minorHAnsi" w:hAnsiTheme="minorHAnsi" w:cs="Arial"/>
                <w:b/>
                <w:sz w:val="22"/>
                <w:szCs w:val="22"/>
              </w:rPr>
              <w:fldChar w:fldCharType="end"/>
            </w:r>
            <w:r>
              <w:rPr>
                <w:rFonts w:asciiTheme="minorHAnsi" w:hAnsiTheme="minorHAnsi" w:cs="Arial"/>
                <w:b/>
                <w:sz w:val="22"/>
                <w:szCs w:val="22"/>
              </w:rPr>
              <w:t xml:space="preserve"> </w:t>
            </w:r>
            <w:r w:rsidRPr="00B62BD3">
              <w:rPr>
                <w:rFonts w:asciiTheme="minorHAnsi" w:hAnsiTheme="minorHAnsi" w:cs="Arial"/>
                <w:sz w:val="22"/>
                <w:szCs w:val="22"/>
              </w:rPr>
              <w:t xml:space="preserve">Cosmetic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Pr>
                <w:rFonts w:asciiTheme="minorHAnsi" w:hAnsiTheme="minorHAnsi" w:cs="Arial"/>
                <w:b/>
                <w:sz w:val="22"/>
                <w:szCs w:val="22"/>
              </w:rPr>
              <w:fldChar w:fldCharType="end"/>
            </w:r>
            <w:r>
              <w:rPr>
                <w:rFonts w:asciiTheme="minorHAnsi" w:hAnsiTheme="minorHAnsi" w:cs="Arial"/>
                <w:b/>
                <w:sz w:val="22"/>
                <w:szCs w:val="22"/>
              </w:rPr>
              <w:t xml:space="preserve"> </w:t>
            </w:r>
            <w:r w:rsidRPr="00B62BD3">
              <w:rPr>
                <w:rFonts w:asciiTheme="minorHAnsi" w:hAnsiTheme="minorHAnsi" w:cs="Arial"/>
                <w:sz w:val="22"/>
                <w:szCs w:val="22"/>
              </w:rPr>
              <w:t xml:space="preserve">Low    </w:t>
            </w: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tbl>
            <w:tblPr>
              <w:tblStyle w:val="TableGrid"/>
              <w:tblW w:w="0" w:type="auto"/>
              <w:tblLook w:val="04A0" w:firstRow="1" w:lastRow="0" w:firstColumn="1" w:lastColumn="0" w:noHBand="0" w:noVBand="1"/>
            </w:tblPr>
            <w:tblGrid>
              <w:gridCol w:w="6573"/>
            </w:tblGrid>
            <w:tr w:rsidR="00661016" w14:paraId="232871AB" w14:textId="77777777" w:rsidTr="00CB4DFA">
              <w:tc>
                <w:tcPr>
                  <w:tcW w:w="6573" w:type="dxa"/>
                </w:tcPr>
                <w:p w14:paraId="0CBF54E4" w14:textId="00696AFD" w:rsidR="00661016" w:rsidRPr="00FC72CC" w:rsidRDefault="002F5EE7" w:rsidP="00CB4DFA">
                  <w:pPr>
                    <w:spacing w:before="120"/>
                    <w:rPr>
                      <w:rFonts w:asciiTheme="minorHAnsi" w:hAnsiTheme="minorHAnsi" w:cs="Arial"/>
                      <w:bCs/>
                      <w:sz w:val="22"/>
                      <w:szCs w:val="22"/>
                    </w:rPr>
                  </w:pPr>
                  <w:r w:rsidRPr="00FC72CC">
                    <w:rPr>
                      <w:rFonts w:asciiTheme="minorHAnsi" w:hAnsiTheme="minorHAnsi" w:cs="Arial"/>
                      <w:bCs/>
                      <w:sz w:val="22"/>
                      <w:szCs w:val="22"/>
                      <w:lang w:eastAsia="en-GB"/>
                    </w:rPr>
                    <w:t>The CRP should be updated to include the new CTS.</w:t>
                  </w:r>
                </w:p>
              </w:tc>
            </w:tr>
          </w:tbl>
          <w:p w14:paraId="619D617F" w14:textId="77777777" w:rsidR="00661016" w:rsidRDefault="00661016" w:rsidP="00CB4DFA">
            <w:pPr>
              <w:spacing w:before="120"/>
              <w:rPr>
                <w:rFonts w:asciiTheme="minorHAnsi" w:hAnsiTheme="minorHAnsi" w:cs="Arial"/>
                <w:b/>
                <w:sz w:val="22"/>
                <w:szCs w:val="22"/>
              </w:rPr>
            </w:pPr>
          </w:p>
        </w:tc>
      </w:tr>
    </w:tbl>
    <w:p w14:paraId="4A9DA3B2" w14:textId="77777777" w:rsidR="0045327A" w:rsidRDefault="0045327A" w:rsidP="00A32D3E">
      <w:pPr>
        <w:rPr>
          <w:rFonts w:asciiTheme="minorHAnsi" w:hAnsiTheme="minorHAnsi" w:cs="Arial"/>
          <w:b/>
          <w:sz w:val="28"/>
          <w:szCs w:val="28"/>
        </w:rPr>
      </w:pPr>
    </w:p>
    <w:p w14:paraId="438B056C" w14:textId="19AB20B2" w:rsidR="00A32D3E" w:rsidRPr="009307FD" w:rsidRDefault="00DF2611" w:rsidP="00A32D3E">
      <w:pPr>
        <w:rPr>
          <w:rFonts w:asciiTheme="minorHAnsi" w:hAnsiTheme="minorHAnsi" w:cs="Arial"/>
          <w:b/>
          <w:sz w:val="28"/>
          <w:szCs w:val="28"/>
        </w:rPr>
      </w:pPr>
      <w:r w:rsidRPr="009307FD">
        <w:rPr>
          <w:rFonts w:ascii="Calibri" w:hAnsi="Calibri" w:cs="Calibri"/>
          <w:b/>
          <w:bCs/>
          <w:sz w:val="28"/>
          <w:szCs w:val="28"/>
        </w:rPr>
        <w:t>Estimated impact on National Project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34"/>
      </w:tblGrid>
      <w:tr w:rsidR="006C04E6" w:rsidRPr="009307FD" w14:paraId="520AB720" w14:textId="77777777" w:rsidTr="006C04E6">
        <w:trPr>
          <w:trHeight w:val="1802"/>
        </w:trPr>
        <w:tc>
          <w:tcPr>
            <w:tcW w:w="9634" w:type="dxa"/>
          </w:tcPr>
          <w:p w14:paraId="28D86770" w14:textId="66BB978F" w:rsidR="006C04E6" w:rsidRPr="009307FD" w:rsidRDefault="006C04E6" w:rsidP="003643E4">
            <w:pPr>
              <w:spacing w:before="120"/>
              <w:rPr>
                <w:rFonts w:asciiTheme="minorHAnsi" w:hAnsiTheme="minorHAnsi" w:cs="Arial"/>
                <w:sz w:val="22"/>
                <w:szCs w:val="22"/>
              </w:rPr>
            </w:pPr>
            <w:r w:rsidRPr="009307FD">
              <w:rPr>
                <w:rFonts w:asciiTheme="minorHAnsi" w:hAnsiTheme="minorHAnsi" w:cs="Arial"/>
                <w:b/>
                <w:sz w:val="22"/>
                <w:szCs w:val="22"/>
              </w:rPr>
              <w:fldChar w:fldCharType="begin">
                <w:ffData>
                  <w:name w:val="ImpSMART"/>
                  <w:enabled/>
                  <w:calcOnExit w:val="0"/>
                  <w:checkBox>
                    <w:sizeAuto/>
                    <w:default w:val="0"/>
                  </w:checkBox>
                </w:ffData>
              </w:fldChar>
            </w:r>
            <w:r w:rsidRPr="009307FD">
              <w:rPr>
                <w:rFonts w:asciiTheme="minorHAnsi" w:hAnsiTheme="minorHAnsi" w:cs="Arial"/>
                <w:b/>
                <w:sz w:val="22"/>
                <w:szCs w:val="22"/>
              </w:rPr>
              <w:instrText xml:space="preserve"> 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sidRPr="009307FD">
              <w:rPr>
                <w:rFonts w:asciiTheme="minorHAnsi" w:hAnsiTheme="minorHAnsi" w:cs="Arial"/>
                <w:b/>
                <w:sz w:val="22"/>
                <w:szCs w:val="22"/>
              </w:rPr>
              <w:fldChar w:fldCharType="end"/>
            </w:r>
            <w:r>
              <w:rPr>
                <w:rFonts w:asciiTheme="minorHAnsi" w:hAnsiTheme="minorHAnsi" w:cs="Arial"/>
                <w:b/>
                <w:sz w:val="22"/>
                <w:szCs w:val="22"/>
              </w:rPr>
              <w:t xml:space="preserve"> </w:t>
            </w:r>
            <w:r w:rsidRPr="009307FD">
              <w:rPr>
                <w:rFonts w:asciiTheme="minorHAnsi" w:hAnsiTheme="minorHAnsi" w:cs="Arial"/>
                <w:sz w:val="22"/>
                <w:szCs w:val="22"/>
              </w:rPr>
              <w:t xml:space="preserve">Cosmetic   </w:t>
            </w:r>
            <w:r w:rsidR="007B694E">
              <w:rPr>
                <w:rFonts w:asciiTheme="minorHAnsi" w:hAnsiTheme="minorHAnsi" w:cs="Arial"/>
                <w:b/>
                <w:sz w:val="22"/>
                <w:szCs w:val="22"/>
              </w:rPr>
              <w:fldChar w:fldCharType="begin">
                <w:ffData>
                  <w:name w:val="ImpSMART"/>
                  <w:enabled/>
                  <w:calcOnExit w:val="0"/>
                  <w:checkBox>
                    <w:sizeAuto/>
                    <w:default w:val="0"/>
                  </w:checkBox>
                </w:ffData>
              </w:fldChar>
            </w:r>
            <w:r w:rsidR="007B694E">
              <w:rPr>
                <w:rFonts w:asciiTheme="minorHAnsi" w:hAnsiTheme="minorHAnsi" w:cs="Arial"/>
                <w:b/>
                <w:sz w:val="22"/>
                <w:szCs w:val="22"/>
              </w:rPr>
              <w:instrText xml:space="preserve"> </w:instrText>
            </w:r>
            <w:bookmarkStart w:id="144" w:name="ImpSMART"/>
            <w:r w:rsidR="007B694E">
              <w:rPr>
                <w:rFonts w:asciiTheme="minorHAnsi" w:hAnsiTheme="minorHAnsi" w:cs="Arial"/>
                <w:b/>
                <w:sz w:val="22"/>
                <w:szCs w:val="22"/>
              </w:rPr>
              <w:instrText xml:space="preserve">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sidR="007B694E">
              <w:rPr>
                <w:rFonts w:asciiTheme="minorHAnsi" w:hAnsiTheme="minorHAnsi" w:cs="Arial"/>
                <w:b/>
                <w:sz w:val="22"/>
                <w:szCs w:val="22"/>
              </w:rPr>
              <w:fldChar w:fldCharType="end"/>
            </w:r>
            <w:bookmarkEnd w:id="144"/>
            <w:r>
              <w:rPr>
                <w:rFonts w:asciiTheme="minorHAnsi" w:hAnsiTheme="minorHAnsi" w:cs="Arial"/>
                <w:b/>
                <w:sz w:val="22"/>
                <w:szCs w:val="22"/>
              </w:rPr>
              <w:t xml:space="preserve"> </w:t>
            </w:r>
            <w:r w:rsidRPr="009307FD">
              <w:rPr>
                <w:rFonts w:asciiTheme="minorHAnsi" w:hAnsiTheme="minorHAnsi" w:cs="Arial"/>
                <w:sz w:val="22"/>
                <w:szCs w:val="22"/>
              </w:rPr>
              <w:t xml:space="preserve">Low   </w:t>
            </w:r>
            <w:r w:rsidR="003F4E0A">
              <w:rPr>
                <w:rFonts w:asciiTheme="minorHAnsi" w:hAnsiTheme="minorHAnsi" w:cs="Arial"/>
                <w:b/>
                <w:sz w:val="22"/>
                <w:szCs w:val="22"/>
              </w:rPr>
              <w:fldChar w:fldCharType="begin">
                <w:ffData>
                  <w:name w:val=""/>
                  <w:enabled/>
                  <w:calcOnExit w:val="0"/>
                  <w:checkBox>
                    <w:sizeAuto/>
                    <w:default w:val="0"/>
                  </w:checkBox>
                </w:ffData>
              </w:fldChar>
            </w:r>
            <w:r w:rsidR="003F4E0A">
              <w:rPr>
                <w:rFonts w:asciiTheme="minorHAnsi" w:hAnsiTheme="minorHAnsi" w:cs="Arial"/>
                <w:b/>
                <w:sz w:val="22"/>
                <w:szCs w:val="22"/>
              </w:rPr>
              <w:instrText xml:space="preserve"> 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sidR="003F4E0A">
              <w:rPr>
                <w:rFonts w:asciiTheme="minorHAnsi" w:hAnsiTheme="minorHAnsi" w:cs="Arial"/>
                <w:b/>
                <w:sz w:val="22"/>
                <w:szCs w:val="22"/>
              </w:rPr>
              <w:fldChar w:fldCharType="end"/>
            </w:r>
            <w:r w:rsidRPr="009307FD">
              <w:rPr>
                <w:rFonts w:asciiTheme="minorHAnsi" w:hAnsiTheme="minorHAnsi" w:cs="Arial"/>
                <w:sz w:val="22"/>
                <w:szCs w:val="22"/>
              </w:rPr>
              <w:t xml:space="preserve"> Medium    </w:t>
            </w:r>
            <w:r w:rsidR="00186817">
              <w:rPr>
                <w:rFonts w:asciiTheme="minorHAnsi" w:hAnsiTheme="minorHAnsi" w:cs="Arial"/>
                <w:b/>
                <w:sz w:val="22"/>
                <w:szCs w:val="22"/>
              </w:rPr>
              <w:fldChar w:fldCharType="begin">
                <w:ffData>
                  <w:name w:val=""/>
                  <w:enabled/>
                  <w:calcOnExit w:val="0"/>
                  <w:checkBox>
                    <w:sizeAuto/>
                    <w:default w:val="1"/>
                  </w:checkBox>
                </w:ffData>
              </w:fldChar>
            </w:r>
            <w:r w:rsidR="00186817">
              <w:rPr>
                <w:rFonts w:asciiTheme="minorHAnsi" w:hAnsiTheme="minorHAnsi" w:cs="Arial"/>
                <w:b/>
                <w:sz w:val="22"/>
                <w:szCs w:val="22"/>
              </w:rPr>
              <w:instrText xml:space="preserve"> 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sidR="00186817">
              <w:rPr>
                <w:rFonts w:asciiTheme="minorHAnsi" w:hAnsiTheme="minorHAnsi" w:cs="Arial"/>
                <w:b/>
                <w:sz w:val="22"/>
                <w:szCs w:val="22"/>
              </w:rPr>
              <w:fldChar w:fldCharType="end"/>
            </w:r>
            <w:r w:rsidRPr="009307FD">
              <w:rPr>
                <w:rFonts w:asciiTheme="minorHAnsi" w:hAnsiTheme="minorHAnsi" w:cs="Arial"/>
                <w:sz w:val="22"/>
                <w:szCs w:val="22"/>
              </w:rPr>
              <w:t xml:space="preserve"> High    </w:t>
            </w:r>
            <w:r w:rsidR="00186817">
              <w:rPr>
                <w:rFonts w:asciiTheme="minorHAnsi" w:hAnsiTheme="minorHAnsi" w:cs="Arial"/>
                <w:b/>
                <w:sz w:val="22"/>
                <w:szCs w:val="22"/>
              </w:rPr>
              <w:fldChar w:fldCharType="begin">
                <w:ffData>
                  <w:name w:val=""/>
                  <w:enabled/>
                  <w:calcOnExit w:val="0"/>
                  <w:checkBox>
                    <w:sizeAuto/>
                    <w:default w:val="0"/>
                  </w:checkBox>
                </w:ffData>
              </w:fldChar>
            </w:r>
            <w:r w:rsidR="00186817">
              <w:rPr>
                <w:rFonts w:asciiTheme="minorHAnsi" w:hAnsiTheme="minorHAnsi" w:cs="Arial"/>
                <w:b/>
                <w:sz w:val="22"/>
                <w:szCs w:val="22"/>
              </w:rPr>
              <w:instrText xml:space="preserve"> FORMCHECKBOX </w:instrText>
            </w:r>
            <w:r w:rsidR="00000000">
              <w:rPr>
                <w:rFonts w:asciiTheme="minorHAnsi" w:hAnsiTheme="minorHAnsi" w:cs="Arial"/>
                <w:b/>
                <w:sz w:val="22"/>
                <w:szCs w:val="22"/>
              </w:rPr>
            </w:r>
            <w:r w:rsidR="00000000">
              <w:rPr>
                <w:rFonts w:asciiTheme="minorHAnsi" w:hAnsiTheme="minorHAnsi" w:cs="Arial"/>
                <w:b/>
                <w:sz w:val="22"/>
                <w:szCs w:val="22"/>
              </w:rPr>
              <w:fldChar w:fldCharType="separate"/>
            </w:r>
            <w:r w:rsidR="00186817">
              <w:rPr>
                <w:rFonts w:asciiTheme="minorHAnsi" w:hAnsiTheme="minorHAnsi" w:cs="Arial"/>
                <w:b/>
                <w:sz w:val="22"/>
                <w:szCs w:val="22"/>
              </w:rPr>
              <w:fldChar w:fldCharType="end"/>
            </w:r>
            <w:r w:rsidRPr="009307FD">
              <w:rPr>
                <w:rFonts w:asciiTheme="minorHAnsi" w:hAnsiTheme="minorHAnsi" w:cs="Arial"/>
                <w:sz w:val="22"/>
                <w:szCs w:val="22"/>
              </w:rPr>
              <w:t xml:space="preserve"> Very High</w:t>
            </w:r>
          </w:p>
          <w:p w14:paraId="11050DFB" w14:textId="77777777" w:rsidR="006C04E6" w:rsidRPr="009307FD" w:rsidRDefault="006C04E6" w:rsidP="003643E4">
            <w:pPr>
              <w:spacing w:before="120"/>
              <w:rPr>
                <w:rFonts w:asciiTheme="minorHAnsi" w:hAnsiTheme="minorHAnsi" w:cs="Arial"/>
                <w:sz w:val="22"/>
                <w:szCs w:val="22"/>
              </w:rPr>
            </w:pPr>
            <w:r w:rsidRPr="009307FD">
              <w:rPr>
                <w:rFonts w:asciiTheme="minorHAnsi" w:hAnsiTheme="minorHAnsi" w:cs="Arial"/>
                <w:sz w:val="22"/>
                <w:szCs w:val="22"/>
              </w:rPr>
              <w:t>Short description</w:t>
            </w:r>
          </w:p>
          <w:tbl>
            <w:tblPr>
              <w:tblStyle w:val="TableGrid"/>
              <w:tblW w:w="9378" w:type="dxa"/>
              <w:tblLayout w:type="fixed"/>
              <w:tblLook w:val="04A0" w:firstRow="1" w:lastRow="0" w:firstColumn="1" w:lastColumn="0" w:noHBand="0" w:noVBand="1"/>
            </w:tblPr>
            <w:tblGrid>
              <w:gridCol w:w="9378"/>
            </w:tblGrid>
            <w:tr w:rsidR="006C04E6" w:rsidRPr="009307FD" w14:paraId="3E285237" w14:textId="77777777" w:rsidTr="006C04E6">
              <w:trPr>
                <w:trHeight w:val="877"/>
              </w:trPr>
              <w:tc>
                <w:tcPr>
                  <w:tcW w:w="9378" w:type="dxa"/>
                </w:tcPr>
                <w:p w14:paraId="09F604F1" w14:textId="50E0592F" w:rsidR="006C04E6" w:rsidRPr="00503756" w:rsidRDefault="007D03E2" w:rsidP="005B1DE2">
                  <w:pPr>
                    <w:pStyle w:val="NormalWeb"/>
                    <w:spacing w:beforeAutospacing="0" w:afterAutospacing="0"/>
                    <w:rPr>
                      <w:rFonts w:asciiTheme="minorHAnsi" w:hAnsiTheme="minorHAnsi" w:cs="Arial"/>
                      <w:bCs/>
                      <w:sz w:val="22"/>
                      <w:szCs w:val="22"/>
                    </w:rPr>
                  </w:pPr>
                  <w:r w:rsidRPr="00FC72CC">
                    <w:rPr>
                      <w:rFonts w:asciiTheme="minorHAnsi" w:hAnsiTheme="minorHAnsi" w:cs="Arial"/>
                      <w:bCs/>
                      <w:sz w:val="22"/>
                      <w:szCs w:val="22"/>
                    </w:rPr>
                    <w:t xml:space="preserve">Structural changes (Increase of Cardinalities) in both Common &amp; External Domain messages, introduction of a new guideline and Codelists </w:t>
                  </w:r>
                  <w:r w:rsidR="006F49CD">
                    <w:rPr>
                      <w:rFonts w:asciiTheme="minorHAnsi" w:hAnsiTheme="minorHAnsi" w:cs="Arial"/>
                      <w:bCs/>
                      <w:sz w:val="22"/>
                      <w:szCs w:val="22"/>
                    </w:rPr>
                    <w:t>CL214</w:t>
                  </w:r>
                  <w:r w:rsidR="006F49CD" w:rsidRPr="00BD2F29">
                    <w:rPr>
                      <w:rFonts w:asciiTheme="minorHAnsi" w:hAnsiTheme="minorHAnsi" w:cstheme="minorHAnsi"/>
                      <w:sz w:val="22"/>
                      <w:szCs w:val="22"/>
                    </w:rPr>
                    <w:t xml:space="preserve"> (“PreviousDocumentType”) </w:t>
                  </w:r>
                  <w:r w:rsidR="006F49CD">
                    <w:rPr>
                      <w:rFonts w:asciiTheme="minorHAnsi" w:hAnsiTheme="minorHAnsi" w:cstheme="minorHAnsi"/>
                      <w:sz w:val="22"/>
                      <w:szCs w:val="22"/>
                    </w:rPr>
                    <w:t xml:space="preserve">and CL228 </w:t>
                  </w:r>
                  <w:r w:rsidR="006F49CD" w:rsidRPr="00BD2F29">
                    <w:rPr>
                      <w:rFonts w:asciiTheme="minorHAnsi" w:hAnsiTheme="minorHAnsi" w:cstheme="minorHAnsi"/>
                      <w:sz w:val="22"/>
                      <w:szCs w:val="22"/>
                    </w:rPr>
                    <w:t xml:space="preserve">(“PreviousDocumentExportType”) </w:t>
                  </w:r>
                  <w:r w:rsidRPr="00FC72CC">
                    <w:rPr>
                      <w:rFonts w:asciiTheme="minorHAnsi" w:hAnsiTheme="minorHAnsi" w:cs="Arial"/>
                      <w:bCs/>
                      <w:sz w:val="22"/>
                      <w:szCs w:val="22"/>
                    </w:rPr>
                    <w:t>modification for NCTS-P5. Impact should be assessed by each NA.</w:t>
                  </w:r>
                </w:p>
              </w:tc>
            </w:tr>
          </w:tbl>
          <w:p w14:paraId="2BE6D874" w14:textId="77777777" w:rsidR="006C04E6" w:rsidRPr="009307FD" w:rsidRDefault="006C04E6" w:rsidP="003643E4">
            <w:pPr>
              <w:spacing w:before="120"/>
              <w:rPr>
                <w:rFonts w:asciiTheme="minorHAnsi" w:hAnsiTheme="minorHAnsi" w:cs="Arial"/>
                <w:b/>
                <w:sz w:val="22"/>
                <w:szCs w:val="22"/>
              </w:rPr>
            </w:pPr>
          </w:p>
        </w:tc>
      </w:tr>
    </w:tbl>
    <w:p w14:paraId="0E81CA8A" w14:textId="160E3D26" w:rsidR="00696F1E" w:rsidRDefault="00696F1E">
      <w:pPr>
        <w:rPr>
          <w:rFonts w:asciiTheme="minorHAnsi" w:hAnsiTheme="minorHAnsi" w:cs="Arial"/>
          <w:b/>
          <w:bCs/>
          <w:sz w:val="28"/>
          <w:szCs w:val="28"/>
        </w:rPr>
      </w:pPr>
    </w:p>
    <w:p w14:paraId="3B4C8D15" w14:textId="77777777" w:rsidR="00CD763C" w:rsidRPr="009307FD" w:rsidRDefault="00CD763C">
      <w:pPr>
        <w:rPr>
          <w:rFonts w:asciiTheme="minorHAnsi" w:hAnsiTheme="minorHAnsi" w:cs="Arial"/>
          <w:b/>
          <w:bCs/>
          <w:sz w:val="28"/>
          <w:szCs w:val="28"/>
        </w:rPr>
      </w:pPr>
    </w:p>
    <w:tbl>
      <w:tblPr>
        <w:tblW w:w="960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049"/>
        <w:gridCol w:w="2122"/>
        <w:gridCol w:w="1678"/>
        <w:gridCol w:w="4756"/>
      </w:tblGrid>
      <w:tr w:rsidR="00CD763C" w:rsidRPr="00504760" w14:paraId="5532DDD3" w14:textId="77777777" w:rsidTr="005B1DE2">
        <w:trPr>
          <w:tblHeader/>
        </w:trPr>
        <w:tc>
          <w:tcPr>
            <w:tcW w:w="9605" w:type="dxa"/>
            <w:gridSpan w:val="4"/>
            <w:shd w:val="clear" w:color="auto" w:fill="D9D9D9" w:themeFill="background1" w:themeFillShade="D9"/>
          </w:tcPr>
          <w:p w14:paraId="38DEC4DB" w14:textId="75B6D774" w:rsidR="00CD763C" w:rsidRPr="00504760" w:rsidRDefault="00CD763C" w:rsidP="00906339">
            <w:pPr>
              <w:rPr>
                <w:rFonts w:asciiTheme="minorHAnsi" w:hAnsiTheme="minorHAnsi" w:cs="Arial"/>
                <w:b/>
                <w:bCs/>
              </w:rPr>
            </w:pPr>
            <w:r w:rsidRPr="00504760">
              <w:rPr>
                <w:rFonts w:asciiTheme="minorHAnsi" w:hAnsiTheme="minorHAnsi" w:cs="Arial"/>
                <w:b/>
                <w:bCs/>
              </w:rPr>
              <w:t>Document History</w:t>
            </w:r>
          </w:p>
        </w:tc>
      </w:tr>
      <w:tr w:rsidR="00F27864" w:rsidRPr="00504760" w14:paraId="66743166" w14:textId="77777777" w:rsidTr="005B1DE2">
        <w:trPr>
          <w:trHeight w:val="284"/>
        </w:trPr>
        <w:tc>
          <w:tcPr>
            <w:tcW w:w="1049" w:type="dxa"/>
          </w:tcPr>
          <w:p w14:paraId="1B74C072" w14:textId="77777777" w:rsidR="00F27864" w:rsidRPr="00504760" w:rsidRDefault="00F27864" w:rsidP="00E92DD1">
            <w:pPr>
              <w:spacing w:before="60"/>
              <w:rPr>
                <w:rFonts w:asciiTheme="minorHAnsi" w:hAnsiTheme="minorHAnsi" w:cs="Arial"/>
                <w:b/>
                <w:sz w:val="22"/>
                <w:szCs w:val="22"/>
                <w:lang w:val="de-DE"/>
              </w:rPr>
            </w:pPr>
            <w:r w:rsidRPr="00504760">
              <w:rPr>
                <w:rFonts w:asciiTheme="minorHAnsi" w:hAnsiTheme="minorHAnsi" w:cs="Arial"/>
                <w:b/>
                <w:sz w:val="22"/>
                <w:szCs w:val="22"/>
                <w:lang w:val="de-DE"/>
              </w:rPr>
              <w:t>Version</w:t>
            </w:r>
          </w:p>
        </w:tc>
        <w:tc>
          <w:tcPr>
            <w:tcW w:w="2122" w:type="dxa"/>
          </w:tcPr>
          <w:p w14:paraId="69079241" w14:textId="77777777" w:rsidR="00F27864" w:rsidRPr="00504760" w:rsidRDefault="00F27864" w:rsidP="00E92DD1">
            <w:pPr>
              <w:spacing w:before="60"/>
              <w:rPr>
                <w:rFonts w:asciiTheme="minorHAnsi" w:hAnsiTheme="minorHAnsi" w:cs="Arial"/>
                <w:b/>
                <w:sz w:val="22"/>
                <w:szCs w:val="22"/>
              </w:rPr>
            </w:pPr>
            <w:r w:rsidRPr="00504760">
              <w:rPr>
                <w:rFonts w:asciiTheme="minorHAnsi" w:hAnsiTheme="minorHAnsi" w:cs="Arial"/>
                <w:b/>
                <w:sz w:val="22"/>
                <w:szCs w:val="22"/>
              </w:rPr>
              <w:t>Status</w:t>
            </w:r>
          </w:p>
        </w:tc>
        <w:tc>
          <w:tcPr>
            <w:tcW w:w="1678" w:type="dxa"/>
          </w:tcPr>
          <w:p w14:paraId="6282B455" w14:textId="77777777" w:rsidR="00F27864" w:rsidRPr="00504760" w:rsidRDefault="00F27864" w:rsidP="00E92DD1">
            <w:pPr>
              <w:spacing w:before="60"/>
              <w:rPr>
                <w:rFonts w:asciiTheme="minorHAnsi" w:hAnsiTheme="minorHAnsi" w:cs="Arial"/>
                <w:b/>
                <w:sz w:val="22"/>
                <w:szCs w:val="22"/>
              </w:rPr>
            </w:pPr>
            <w:r w:rsidRPr="00504760">
              <w:rPr>
                <w:rFonts w:asciiTheme="minorHAnsi" w:hAnsiTheme="minorHAnsi" w:cs="Arial"/>
                <w:b/>
                <w:sz w:val="22"/>
                <w:szCs w:val="22"/>
              </w:rPr>
              <w:t>Date</w:t>
            </w:r>
          </w:p>
        </w:tc>
        <w:tc>
          <w:tcPr>
            <w:tcW w:w="4756" w:type="dxa"/>
          </w:tcPr>
          <w:p w14:paraId="4B4D1039" w14:textId="77777777" w:rsidR="00F27864" w:rsidRPr="00504760" w:rsidRDefault="00F27864" w:rsidP="00906339">
            <w:pPr>
              <w:spacing w:before="60"/>
              <w:jc w:val="center"/>
              <w:rPr>
                <w:rFonts w:asciiTheme="minorHAnsi" w:hAnsiTheme="minorHAnsi" w:cs="Arial"/>
                <w:b/>
                <w:i/>
                <w:sz w:val="22"/>
                <w:szCs w:val="22"/>
              </w:rPr>
            </w:pPr>
            <w:r w:rsidRPr="00504760">
              <w:rPr>
                <w:rFonts w:asciiTheme="minorHAnsi" w:hAnsiTheme="minorHAnsi" w:cs="Arial"/>
                <w:b/>
                <w:i/>
                <w:sz w:val="22"/>
                <w:szCs w:val="22"/>
              </w:rPr>
              <w:t>Comment</w:t>
            </w:r>
          </w:p>
        </w:tc>
      </w:tr>
      <w:tr w:rsidR="00DF328D" w:rsidRPr="00504760" w14:paraId="6FE8709E" w14:textId="77777777" w:rsidTr="005B1DE2">
        <w:trPr>
          <w:trHeight w:val="284"/>
        </w:trPr>
        <w:tc>
          <w:tcPr>
            <w:tcW w:w="1049" w:type="dxa"/>
          </w:tcPr>
          <w:p w14:paraId="1297F5F7" w14:textId="71899139" w:rsidR="00DF328D" w:rsidRPr="00504760" w:rsidRDefault="00DF328D" w:rsidP="00DF328D">
            <w:pPr>
              <w:spacing w:before="60"/>
              <w:rPr>
                <w:rFonts w:asciiTheme="minorHAnsi" w:hAnsiTheme="minorHAnsi" w:cs="Arial"/>
                <w:sz w:val="22"/>
                <w:szCs w:val="22"/>
                <w:lang w:val="de-DE"/>
              </w:rPr>
            </w:pPr>
            <w:r w:rsidRPr="00504760">
              <w:rPr>
                <w:rFonts w:asciiTheme="minorHAnsi" w:hAnsiTheme="minorHAnsi" w:cs="Arial"/>
                <w:sz w:val="22"/>
                <w:szCs w:val="22"/>
                <w:lang w:val="de-DE"/>
              </w:rPr>
              <w:t>v0.10</w:t>
            </w:r>
          </w:p>
        </w:tc>
        <w:tc>
          <w:tcPr>
            <w:tcW w:w="2122" w:type="dxa"/>
          </w:tcPr>
          <w:p w14:paraId="6AC3CB63" w14:textId="69F9BA58" w:rsidR="00DF328D" w:rsidRPr="00504760" w:rsidRDefault="00DF328D" w:rsidP="00DF328D">
            <w:pPr>
              <w:spacing w:before="60"/>
              <w:rPr>
                <w:rFonts w:asciiTheme="minorHAnsi" w:hAnsiTheme="minorHAnsi" w:cs="Arial"/>
                <w:sz w:val="22"/>
                <w:szCs w:val="22"/>
              </w:rPr>
            </w:pPr>
            <w:r w:rsidRPr="00504760">
              <w:rPr>
                <w:rFonts w:asciiTheme="minorHAnsi" w:hAnsiTheme="minorHAnsi" w:cs="Arial"/>
                <w:sz w:val="22"/>
                <w:szCs w:val="22"/>
              </w:rPr>
              <w:t xml:space="preserve">Draft by </w:t>
            </w:r>
            <w:r w:rsidR="009307FD">
              <w:rPr>
                <w:rFonts w:asciiTheme="minorHAnsi" w:hAnsiTheme="minorHAnsi" w:cs="Arial"/>
                <w:sz w:val="22"/>
                <w:szCs w:val="22"/>
              </w:rPr>
              <w:t>SOFTDEV</w:t>
            </w:r>
          </w:p>
        </w:tc>
        <w:tc>
          <w:tcPr>
            <w:tcW w:w="1678" w:type="dxa"/>
          </w:tcPr>
          <w:p w14:paraId="745E79D1" w14:textId="1BCD2CE5" w:rsidR="00DF328D" w:rsidRPr="00504760" w:rsidRDefault="001550C5" w:rsidP="004D52F1">
            <w:pPr>
              <w:spacing w:before="60"/>
              <w:rPr>
                <w:rFonts w:asciiTheme="minorHAnsi" w:hAnsiTheme="minorHAnsi" w:cs="Arial"/>
                <w:sz w:val="22"/>
                <w:szCs w:val="22"/>
                <w:lang w:val="en-US"/>
              </w:rPr>
            </w:pPr>
            <w:r>
              <w:rPr>
                <w:rFonts w:asciiTheme="minorHAnsi" w:hAnsiTheme="minorHAnsi" w:cs="Arial"/>
                <w:sz w:val="22"/>
                <w:szCs w:val="22"/>
                <w:lang w:val="el-GR"/>
              </w:rPr>
              <w:t>20</w:t>
            </w:r>
            <w:r w:rsidR="009771B5" w:rsidRPr="00504760">
              <w:rPr>
                <w:rFonts w:asciiTheme="minorHAnsi" w:hAnsiTheme="minorHAnsi" w:cs="Arial"/>
                <w:sz w:val="22"/>
                <w:szCs w:val="22"/>
                <w:lang w:val="en-US"/>
              </w:rPr>
              <w:t>/</w:t>
            </w:r>
            <w:r w:rsidR="00236BA8">
              <w:rPr>
                <w:rFonts w:asciiTheme="minorHAnsi" w:hAnsiTheme="minorHAnsi" w:cs="Arial"/>
                <w:sz w:val="22"/>
                <w:szCs w:val="22"/>
                <w:lang w:val="en-US"/>
              </w:rPr>
              <w:t>0</w:t>
            </w:r>
            <w:r>
              <w:rPr>
                <w:rFonts w:asciiTheme="minorHAnsi" w:hAnsiTheme="minorHAnsi" w:cs="Arial"/>
                <w:sz w:val="22"/>
                <w:szCs w:val="22"/>
                <w:lang w:val="el-GR"/>
              </w:rPr>
              <w:t>3</w:t>
            </w:r>
            <w:r w:rsidR="004D52F1" w:rsidRPr="00504760">
              <w:rPr>
                <w:rFonts w:asciiTheme="minorHAnsi" w:hAnsiTheme="minorHAnsi" w:cs="Arial"/>
                <w:sz w:val="22"/>
                <w:szCs w:val="22"/>
                <w:lang w:val="en-US"/>
              </w:rPr>
              <w:t>/</w:t>
            </w:r>
            <w:r w:rsidR="003E29E5" w:rsidRPr="00504760">
              <w:rPr>
                <w:rFonts w:asciiTheme="minorHAnsi" w:hAnsiTheme="minorHAnsi" w:cs="Arial"/>
                <w:sz w:val="22"/>
                <w:szCs w:val="22"/>
                <w:lang w:val="en-US"/>
              </w:rPr>
              <w:t>202</w:t>
            </w:r>
            <w:r w:rsidR="00236BA8">
              <w:rPr>
                <w:rFonts w:asciiTheme="minorHAnsi" w:hAnsiTheme="minorHAnsi" w:cs="Arial"/>
                <w:sz w:val="22"/>
                <w:szCs w:val="22"/>
                <w:lang w:val="en-US"/>
              </w:rPr>
              <w:t>3</w:t>
            </w:r>
          </w:p>
        </w:tc>
        <w:tc>
          <w:tcPr>
            <w:tcW w:w="4756" w:type="dxa"/>
          </w:tcPr>
          <w:p w14:paraId="6774337F" w14:textId="7EF47E50" w:rsidR="00DF328D" w:rsidRPr="006E435A" w:rsidRDefault="00C866B1" w:rsidP="00DF328D">
            <w:pPr>
              <w:spacing w:before="60"/>
              <w:rPr>
                <w:rFonts w:asciiTheme="minorHAnsi" w:hAnsiTheme="minorHAnsi" w:cs="Arial"/>
                <w:iCs/>
                <w:sz w:val="22"/>
                <w:szCs w:val="22"/>
              </w:rPr>
            </w:pPr>
            <w:r w:rsidRPr="006E435A">
              <w:rPr>
                <w:rFonts w:asciiTheme="minorHAnsi" w:hAnsiTheme="minorHAnsi" w:cs="Arial"/>
                <w:iCs/>
                <w:sz w:val="22"/>
                <w:szCs w:val="22"/>
              </w:rPr>
              <w:t>Draft by SOFTDEV</w:t>
            </w:r>
          </w:p>
        </w:tc>
      </w:tr>
      <w:tr w:rsidR="001550C5" w:rsidRPr="00504760" w14:paraId="583264F9" w14:textId="77777777" w:rsidTr="005B1DE2">
        <w:trPr>
          <w:trHeight w:val="284"/>
        </w:trPr>
        <w:tc>
          <w:tcPr>
            <w:tcW w:w="1049" w:type="dxa"/>
          </w:tcPr>
          <w:p w14:paraId="77BBF58F" w14:textId="17033F1E" w:rsidR="001550C5" w:rsidRPr="001550C5" w:rsidRDefault="007D03E2" w:rsidP="00DF328D">
            <w:pPr>
              <w:spacing w:before="60"/>
              <w:rPr>
                <w:rFonts w:asciiTheme="minorHAnsi" w:hAnsiTheme="minorHAnsi" w:cs="Arial"/>
                <w:sz w:val="22"/>
                <w:szCs w:val="22"/>
              </w:rPr>
            </w:pPr>
            <w:r>
              <w:rPr>
                <w:rFonts w:asciiTheme="minorHAnsi" w:hAnsiTheme="minorHAnsi" w:cs="Arial"/>
                <w:sz w:val="22"/>
                <w:szCs w:val="22"/>
                <w:lang w:val="en-US"/>
              </w:rPr>
              <w:t>v</w:t>
            </w:r>
            <w:r w:rsidR="001550C5">
              <w:rPr>
                <w:rFonts w:asciiTheme="minorHAnsi" w:hAnsiTheme="minorHAnsi" w:cs="Arial"/>
                <w:sz w:val="22"/>
                <w:szCs w:val="22"/>
              </w:rPr>
              <w:t>0.20</w:t>
            </w:r>
          </w:p>
        </w:tc>
        <w:tc>
          <w:tcPr>
            <w:tcW w:w="2122" w:type="dxa"/>
          </w:tcPr>
          <w:p w14:paraId="00C87526" w14:textId="39721892" w:rsidR="001550C5" w:rsidRPr="00504760" w:rsidRDefault="001550C5" w:rsidP="00DF328D">
            <w:pPr>
              <w:spacing w:before="60"/>
              <w:rPr>
                <w:rFonts w:asciiTheme="minorHAnsi" w:hAnsiTheme="minorHAnsi" w:cs="Arial"/>
                <w:sz w:val="22"/>
                <w:szCs w:val="22"/>
              </w:rPr>
            </w:pPr>
            <w:r w:rsidRPr="00504760">
              <w:rPr>
                <w:rFonts w:asciiTheme="minorHAnsi" w:hAnsiTheme="minorHAnsi" w:cs="Arial"/>
                <w:sz w:val="22"/>
                <w:szCs w:val="22"/>
              </w:rPr>
              <w:t xml:space="preserve">Draft by </w:t>
            </w:r>
            <w:r>
              <w:rPr>
                <w:rFonts w:asciiTheme="minorHAnsi" w:hAnsiTheme="minorHAnsi" w:cs="Arial"/>
                <w:sz w:val="22"/>
                <w:szCs w:val="22"/>
              </w:rPr>
              <w:t>SOFTDEV</w:t>
            </w:r>
          </w:p>
        </w:tc>
        <w:tc>
          <w:tcPr>
            <w:tcW w:w="1678" w:type="dxa"/>
          </w:tcPr>
          <w:p w14:paraId="2542F292" w14:textId="4D92BEA7" w:rsidR="001550C5" w:rsidRPr="00EA5C1F" w:rsidRDefault="00EA5C1F" w:rsidP="004D52F1">
            <w:pPr>
              <w:spacing w:before="60"/>
              <w:rPr>
                <w:rFonts w:asciiTheme="minorHAnsi" w:hAnsiTheme="minorHAnsi" w:cs="Arial"/>
                <w:sz w:val="22"/>
                <w:szCs w:val="22"/>
              </w:rPr>
            </w:pPr>
            <w:r>
              <w:rPr>
                <w:rFonts w:asciiTheme="minorHAnsi" w:hAnsiTheme="minorHAnsi" w:cs="Arial"/>
                <w:sz w:val="22"/>
                <w:szCs w:val="22"/>
              </w:rPr>
              <w:t>11/04/2023</w:t>
            </w:r>
          </w:p>
        </w:tc>
        <w:tc>
          <w:tcPr>
            <w:tcW w:w="4756" w:type="dxa"/>
          </w:tcPr>
          <w:p w14:paraId="1460949F" w14:textId="6B762444" w:rsidR="001550C5" w:rsidRPr="006E435A" w:rsidRDefault="00EA5C1F" w:rsidP="00DF328D">
            <w:pPr>
              <w:spacing w:before="60"/>
              <w:rPr>
                <w:rFonts w:asciiTheme="minorHAnsi" w:hAnsiTheme="minorHAnsi" w:cs="Arial"/>
                <w:iCs/>
                <w:sz w:val="22"/>
                <w:szCs w:val="22"/>
              </w:rPr>
            </w:pPr>
            <w:r>
              <w:rPr>
                <w:rFonts w:asciiTheme="minorHAnsi" w:hAnsiTheme="minorHAnsi" w:cs="Arial"/>
                <w:iCs/>
                <w:sz w:val="22"/>
                <w:szCs w:val="22"/>
              </w:rPr>
              <w:t>Cosmetic changes</w:t>
            </w:r>
          </w:p>
        </w:tc>
      </w:tr>
      <w:tr w:rsidR="00BA708D" w:rsidRPr="00504760" w14:paraId="1E191FF4" w14:textId="77777777" w:rsidTr="005B1DE2">
        <w:trPr>
          <w:trHeight w:val="284"/>
        </w:trPr>
        <w:tc>
          <w:tcPr>
            <w:tcW w:w="1049" w:type="dxa"/>
          </w:tcPr>
          <w:p w14:paraId="5359A8F8" w14:textId="071DE131" w:rsidR="00BA708D" w:rsidRDefault="00BA708D" w:rsidP="00BA708D">
            <w:pPr>
              <w:spacing w:before="60"/>
              <w:rPr>
                <w:rFonts w:asciiTheme="minorHAnsi" w:hAnsiTheme="minorHAnsi" w:cs="Arial"/>
                <w:sz w:val="22"/>
                <w:szCs w:val="22"/>
                <w:lang w:val="en-US"/>
              </w:rPr>
            </w:pPr>
            <w:r>
              <w:rPr>
                <w:rFonts w:asciiTheme="minorHAnsi" w:hAnsiTheme="minorHAnsi" w:cs="Arial"/>
                <w:sz w:val="22"/>
                <w:szCs w:val="22"/>
              </w:rPr>
              <w:t>v0.21</w:t>
            </w:r>
          </w:p>
        </w:tc>
        <w:tc>
          <w:tcPr>
            <w:tcW w:w="2122" w:type="dxa"/>
          </w:tcPr>
          <w:p w14:paraId="31B423D6" w14:textId="2054D278" w:rsidR="00BA708D" w:rsidRPr="00504760" w:rsidRDefault="00BA708D" w:rsidP="00BA708D">
            <w:pPr>
              <w:spacing w:before="60"/>
              <w:rPr>
                <w:rFonts w:asciiTheme="minorHAnsi" w:hAnsiTheme="minorHAnsi" w:cs="Arial"/>
                <w:sz w:val="22"/>
                <w:szCs w:val="22"/>
              </w:rPr>
            </w:pPr>
            <w:r>
              <w:rPr>
                <w:rFonts w:asciiTheme="minorHAnsi" w:hAnsiTheme="minorHAnsi" w:cs="Arial"/>
                <w:sz w:val="22"/>
                <w:szCs w:val="22"/>
              </w:rPr>
              <w:t>Commented draft</w:t>
            </w:r>
          </w:p>
        </w:tc>
        <w:tc>
          <w:tcPr>
            <w:tcW w:w="1678" w:type="dxa"/>
          </w:tcPr>
          <w:p w14:paraId="66CF983D" w14:textId="711B0BE0" w:rsidR="00BA708D" w:rsidRDefault="00BA708D" w:rsidP="00BA708D">
            <w:pPr>
              <w:spacing w:before="60"/>
              <w:rPr>
                <w:rFonts w:asciiTheme="minorHAnsi" w:hAnsiTheme="minorHAnsi" w:cs="Arial"/>
                <w:sz w:val="22"/>
                <w:szCs w:val="22"/>
              </w:rPr>
            </w:pPr>
            <w:r>
              <w:rPr>
                <w:rFonts w:asciiTheme="minorHAnsi" w:hAnsiTheme="minorHAnsi" w:cs="Arial"/>
                <w:noProof/>
                <w:sz w:val="22"/>
                <w:szCs w:val="22"/>
              </w:rPr>
              <w:t>24/04/2023</w:t>
            </w:r>
          </w:p>
        </w:tc>
        <w:tc>
          <w:tcPr>
            <w:tcW w:w="4756" w:type="dxa"/>
          </w:tcPr>
          <w:p w14:paraId="451051A6" w14:textId="35A378C0" w:rsidR="00BA708D" w:rsidRDefault="00BA708D" w:rsidP="00BA708D">
            <w:pPr>
              <w:spacing w:before="60"/>
              <w:rPr>
                <w:rFonts w:asciiTheme="minorHAnsi" w:hAnsiTheme="minorHAnsi" w:cs="Arial"/>
                <w:iCs/>
                <w:sz w:val="22"/>
                <w:szCs w:val="22"/>
              </w:rPr>
            </w:pPr>
            <w:r>
              <w:rPr>
                <w:rFonts w:asciiTheme="minorHAnsi" w:hAnsiTheme="minorHAnsi" w:cs="Arial"/>
                <w:iCs/>
                <w:sz w:val="22"/>
                <w:szCs w:val="22"/>
              </w:rPr>
              <w:t>Major comments – Major reworking of the file</w:t>
            </w:r>
          </w:p>
        </w:tc>
      </w:tr>
      <w:tr w:rsidR="00BA708D" w:rsidRPr="0077036A" w14:paraId="5235C20B" w14:textId="77777777" w:rsidTr="005B1DE2">
        <w:trPr>
          <w:trHeight w:val="284"/>
        </w:trPr>
        <w:tc>
          <w:tcPr>
            <w:tcW w:w="1049" w:type="dxa"/>
          </w:tcPr>
          <w:p w14:paraId="08EB599A" w14:textId="72990D21" w:rsidR="00BA708D" w:rsidRPr="007D03E2" w:rsidRDefault="00BA708D" w:rsidP="00BA708D">
            <w:pPr>
              <w:spacing w:before="60"/>
              <w:rPr>
                <w:rFonts w:asciiTheme="minorHAnsi" w:hAnsiTheme="minorHAnsi" w:cs="Arial"/>
                <w:sz w:val="22"/>
                <w:szCs w:val="22"/>
              </w:rPr>
            </w:pPr>
            <w:r>
              <w:rPr>
                <w:rFonts w:asciiTheme="minorHAnsi" w:hAnsiTheme="minorHAnsi" w:cs="Arial"/>
                <w:sz w:val="22"/>
                <w:szCs w:val="22"/>
              </w:rPr>
              <w:t>v0.30</w:t>
            </w:r>
          </w:p>
        </w:tc>
        <w:tc>
          <w:tcPr>
            <w:tcW w:w="2122" w:type="dxa"/>
          </w:tcPr>
          <w:p w14:paraId="47D90DBC" w14:textId="7499A3C5" w:rsidR="00BA708D" w:rsidRPr="00504760" w:rsidRDefault="00BA708D" w:rsidP="00BA708D">
            <w:pPr>
              <w:spacing w:before="60"/>
              <w:rPr>
                <w:rFonts w:asciiTheme="minorHAnsi" w:hAnsiTheme="minorHAnsi" w:cs="Arial"/>
                <w:sz w:val="22"/>
                <w:szCs w:val="22"/>
              </w:rPr>
            </w:pPr>
            <w:r>
              <w:rPr>
                <w:rFonts w:asciiTheme="minorHAnsi" w:hAnsiTheme="minorHAnsi" w:cs="Arial"/>
                <w:sz w:val="22"/>
                <w:szCs w:val="22"/>
              </w:rPr>
              <w:t>Implemented comments by DG TAXUD</w:t>
            </w:r>
          </w:p>
        </w:tc>
        <w:tc>
          <w:tcPr>
            <w:tcW w:w="1678" w:type="dxa"/>
          </w:tcPr>
          <w:p w14:paraId="6CF0C640" w14:textId="23F521D9" w:rsidR="00BA708D" w:rsidRDefault="00D33D79" w:rsidP="00BA708D">
            <w:pPr>
              <w:spacing w:before="60"/>
              <w:rPr>
                <w:rFonts w:asciiTheme="minorHAnsi" w:hAnsiTheme="minorHAnsi" w:cs="Arial"/>
                <w:sz w:val="22"/>
                <w:szCs w:val="22"/>
              </w:rPr>
            </w:pPr>
            <w:r>
              <w:rPr>
                <w:rFonts w:asciiTheme="minorHAnsi" w:hAnsiTheme="minorHAnsi" w:cs="Arial"/>
                <w:noProof/>
                <w:sz w:val="22"/>
                <w:szCs w:val="22"/>
              </w:rPr>
              <w:t>06</w:t>
            </w:r>
            <w:r w:rsidR="00BA708D">
              <w:rPr>
                <w:rFonts w:asciiTheme="minorHAnsi" w:hAnsiTheme="minorHAnsi" w:cs="Arial"/>
                <w:noProof/>
                <w:sz w:val="22"/>
                <w:szCs w:val="22"/>
              </w:rPr>
              <w:t>/0</w:t>
            </w:r>
            <w:r>
              <w:rPr>
                <w:rFonts w:asciiTheme="minorHAnsi" w:hAnsiTheme="minorHAnsi" w:cs="Arial"/>
                <w:noProof/>
                <w:sz w:val="22"/>
                <w:szCs w:val="22"/>
              </w:rPr>
              <w:t>6</w:t>
            </w:r>
            <w:r w:rsidR="00BA708D">
              <w:rPr>
                <w:rFonts w:asciiTheme="minorHAnsi" w:hAnsiTheme="minorHAnsi" w:cs="Arial"/>
                <w:noProof/>
                <w:sz w:val="22"/>
                <w:szCs w:val="22"/>
              </w:rPr>
              <w:t>/2023</w:t>
            </w:r>
          </w:p>
        </w:tc>
        <w:tc>
          <w:tcPr>
            <w:tcW w:w="4756" w:type="dxa"/>
          </w:tcPr>
          <w:p w14:paraId="6BF28719" w14:textId="7591F670" w:rsidR="00BA708D" w:rsidRPr="002A4AA5" w:rsidRDefault="00BA708D" w:rsidP="00BA708D">
            <w:pPr>
              <w:spacing w:before="60"/>
              <w:rPr>
                <w:rFonts w:asciiTheme="minorHAnsi" w:hAnsiTheme="minorHAnsi" w:cs="Arial"/>
                <w:iCs/>
                <w:sz w:val="22"/>
                <w:szCs w:val="22"/>
              </w:rPr>
            </w:pPr>
            <w:r w:rsidRPr="00FC72CC">
              <w:rPr>
                <w:rFonts w:asciiTheme="minorHAnsi" w:hAnsiTheme="minorHAnsi" w:cs="Arial"/>
                <w:sz w:val="22"/>
                <w:szCs w:val="22"/>
              </w:rPr>
              <w:t>Implement</w:t>
            </w:r>
            <w:r w:rsidR="00E86329" w:rsidRPr="00FC72CC">
              <w:rPr>
                <w:rFonts w:asciiTheme="minorHAnsi" w:hAnsiTheme="minorHAnsi" w:cs="Arial"/>
                <w:sz w:val="22"/>
                <w:szCs w:val="22"/>
              </w:rPr>
              <w:t>ing</w:t>
            </w:r>
            <w:r w:rsidRPr="00FC72CC">
              <w:rPr>
                <w:rFonts w:asciiTheme="minorHAnsi" w:hAnsiTheme="minorHAnsi" w:cs="Arial"/>
                <w:sz w:val="22"/>
                <w:szCs w:val="22"/>
              </w:rPr>
              <w:t xml:space="preserve"> comments</w:t>
            </w:r>
            <w:r w:rsidR="00CF7855" w:rsidRPr="006F49CD">
              <w:rPr>
                <w:rFonts w:asciiTheme="minorHAnsi" w:hAnsiTheme="minorHAnsi" w:cs="Arial"/>
                <w:sz w:val="22"/>
                <w:szCs w:val="22"/>
              </w:rPr>
              <w:t xml:space="preserve"> </w:t>
            </w:r>
            <w:r w:rsidR="00B063D8" w:rsidRPr="006F49CD">
              <w:rPr>
                <w:rFonts w:asciiTheme="minorHAnsi" w:hAnsiTheme="minorHAnsi" w:cs="Arial"/>
                <w:sz w:val="22"/>
                <w:szCs w:val="22"/>
              </w:rPr>
              <w:t>received</w:t>
            </w:r>
            <w:r>
              <w:rPr>
                <w:rFonts w:asciiTheme="minorHAnsi" w:hAnsiTheme="minorHAnsi" w:cs="Arial"/>
                <w:sz w:val="22"/>
                <w:szCs w:val="22"/>
              </w:rPr>
              <w:t xml:space="preserve"> by DG TAXUD</w:t>
            </w:r>
          </w:p>
        </w:tc>
      </w:tr>
      <w:tr w:rsidR="0004320A" w:rsidRPr="00504760" w14:paraId="62AAA056" w14:textId="77777777" w:rsidTr="005B1DE2">
        <w:trPr>
          <w:trHeight w:val="284"/>
        </w:trPr>
        <w:tc>
          <w:tcPr>
            <w:tcW w:w="1049" w:type="dxa"/>
          </w:tcPr>
          <w:p w14:paraId="40112384" w14:textId="5F12479F" w:rsidR="0004320A" w:rsidRDefault="0004320A" w:rsidP="0004320A">
            <w:pPr>
              <w:spacing w:before="60"/>
              <w:rPr>
                <w:rFonts w:asciiTheme="minorHAnsi" w:hAnsiTheme="minorHAnsi" w:cs="Arial"/>
                <w:sz w:val="22"/>
                <w:szCs w:val="22"/>
              </w:rPr>
            </w:pPr>
            <w:r>
              <w:rPr>
                <w:rFonts w:asciiTheme="minorHAnsi" w:hAnsiTheme="minorHAnsi" w:cs="Arial"/>
                <w:sz w:val="22"/>
                <w:szCs w:val="22"/>
              </w:rPr>
              <w:t>v0.40</w:t>
            </w:r>
          </w:p>
        </w:tc>
        <w:tc>
          <w:tcPr>
            <w:tcW w:w="2122" w:type="dxa"/>
          </w:tcPr>
          <w:p w14:paraId="6C8C5F15" w14:textId="08BBA701" w:rsidR="0004320A" w:rsidRDefault="00E67036" w:rsidP="0004320A">
            <w:pPr>
              <w:spacing w:before="60"/>
              <w:rPr>
                <w:rFonts w:asciiTheme="minorHAnsi" w:hAnsiTheme="minorHAnsi" w:cs="Arial"/>
                <w:sz w:val="22"/>
                <w:szCs w:val="22"/>
              </w:rPr>
            </w:pPr>
            <w:r>
              <w:rPr>
                <w:rFonts w:asciiTheme="minorHAnsi" w:hAnsiTheme="minorHAnsi" w:cs="Arial"/>
                <w:sz w:val="22"/>
                <w:szCs w:val="22"/>
              </w:rPr>
              <w:t>SfR to</w:t>
            </w:r>
            <w:r w:rsidR="0004320A">
              <w:rPr>
                <w:rFonts w:asciiTheme="minorHAnsi" w:hAnsiTheme="minorHAnsi" w:cs="Arial"/>
                <w:sz w:val="22"/>
                <w:szCs w:val="22"/>
              </w:rPr>
              <w:t xml:space="preserve"> DG TAXUD</w:t>
            </w:r>
          </w:p>
        </w:tc>
        <w:tc>
          <w:tcPr>
            <w:tcW w:w="1678" w:type="dxa"/>
          </w:tcPr>
          <w:p w14:paraId="6028AA8E" w14:textId="22029447" w:rsidR="0004320A" w:rsidRDefault="0004320A" w:rsidP="0004320A">
            <w:pPr>
              <w:spacing w:before="60"/>
              <w:rPr>
                <w:rFonts w:asciiTheme="minorHAnsi" w:hAnsiTheme="minorHAnsi" w:cs="Arial"/>
                <w:noProof/>
                <w:sz w:val="22"/>
                <w:szCs w:val="22"/>
              </w:rPr>
            </w:pPr>
            <w:r>
              <w:rPr>
                <w:rFonts w:asciiTheme="minorHAnsi" w:hAnsiTheme="minorHAnsi" w:cs="Arial"/>
                <w:noProof/>
                <w:sz w:val="22"/>
                <w:szCs w:val="22"/>
              </w:rPr>
              <w:t>2</w:t>
            </w:r>
            <w:r w:rsidR="00E67036">
              <w:rPr>
                <w:rFonts w:asciiTheme="minorHAnsi" w:hAnsiTheme="minorHAnsi" w:cs="Arial"/>
                <w:noProof/>
                <w:sz w:val="22"/>
                <w:szCs w:val="22"/>
              </w:rPr>
              <w:t>7</w:t>
            </w:r>
            <w:r>
              <w:rPr>
                <w:rFonts w:asciiTheme="minorHAnsi" w:hAnsiTheme="minorHAnsi" w:cs="Arial"/>
                <w:noProof/>
                <w:sz w:val="22"/>
                <w:szCs w:val="22"/>
              </w:rPr>
              <w:t>/06/2023</w:t>
            </w:r>
          </w:p>
        </w:tc>
        <w:tc>
          <w:tcPr>
            <w:tcW w:w="4756" w:type="dxa"/>
          </w:tcPr>
          <w:p w14:paraId="1323E23B" w14:textId="57FF2323" w:rsidR="0004320A" w:rsidRPr="00283B86" w:rsidRDefault="00E67036" w:rsidP="0004320A">
            <w:pPr>
              <w:spacing w:before="60"/>
              <w:rPr>
                <w:rFonts w:asciiTheme="minorHAnsi" w:hAnsiTheme="minorHAnsi" w:cs="Arial"/>
                <w:sz w:val="22"/>
                <w:szCs w:val="22"/>
                <w:highlight w:val="cyan"/>
              </w:rPr>
            </w:pPr>
            <w:r w:rsidRPr="00283B86">
              <w:rPr>
                <w:rFonts w:asciiTheme="minorHAnsi" w:hAnsiTheme="minorHAnsi" w:cs="Arial"/>
                <w:sz w:val="22"/>
                <w:szCs w:val="22"/>
              </w:rPr>
              <w:t xml:space="preserve">SfR </w:t>
            </w:r>
            <w:r w:rsidR="00283B86">
              <w:rPr>
                <w:rFonts w:asciiTheme="minorHAnsi" w:hAnsiTheme="minorHAnsi" w:cs="Arial"/>
                <w:sz w:val="22"/>
                <w:szCs w:val="22"/>
              </w:rPr>
              <w:t>s</w:t>
            </w:r>
            <w:r w:rsidRPr="00283B86">
              <w:rPr>
                <w:rFonts w:asciiTheme="minorHAnsi" w:hAnsiTheme="minorHAnsi" w:cs="Arial"/>
                <w:sz w:val="22"/>
                <w:szCs w:val="22"/>
              </w:rPr>
              <w:t xml:space="preserve">ubmission. </w:t>
            </w:r>
            <w:r w:rsidR="00283B86" w:rsidRPr="00F3400A">
              <w:rPr>
                <w:rFonts w:asciiTheme="minorHAnsi" w:hAnsiTheme="minorHAnsi" w:cstheme="minorHAnsi"/>
                <w:sz w:val="22"/>
                <w:szCs w:val="22"/>
              </w:rPr>
              <w:t>Implementing additional comments received by DG TAXUD IT.</w:t>
            </w:r>
          </w:p>
        </w:tc>
      </w:tr>
      <w:tr w:rsidR="00603D33" w:rsidRPr="00504760" w14:paraId="38EFFFBC" w14:textId="77777777" w:rsidTr="005B1DE2">
        <w:trPr>
          <w:trHeight w:val="284"/>
        </w:trPr>
        <w:tc>
          <w:tcPr>
            <w:tcW w:w="1049" w:type="dxa"/>
          </w:tcPr>
          <w:p w14:paraId="472E3A10" w14:textId="3626FD4D" w:rsidR="00603D33" w:rsidRDefault="00603D33" w:rsidP="0004320A">
            <w:pPr>
              <w:spacing w:before="60"/>
              <w:rPr>
                <w:rFonts w:asciiTheme="minorHAnsi" w:hAnsiTheme="minorHAnsi" w:cs="Arial"/>
                <w:sz w:val="22"/>
                <w:szCs w:val="22"/>
              </w:rPr>
            </w:pPr>
            <w:r>
              <w:rPr>
                <w:rFonts w:asciiTheme="minorHAnsi" w:hAnsiTheme="minorHAnsi" w:cs="Arial"/>
                <w:sz w:val="22"/>
                <w:szCs w:val="22"/>
              </w:rPr>
              <w:t>v0.50</w:t>
            </w:r>
          </w:p>
        </w:tc>
        <w:tc>
          <w:tcPr>
            <w:tcW w:w="2122" w:type="dxa"/>
          </w:tcPr>
          <w:p w14:paraId="53764151" w14:textId="71A24438" w:rsidR="00603D33" w:rsidRDefault="00603D33" w:rsidP="0004320A">
            <w:pPr>
              <w:spacing w:before="60"/>
              <w:rPr>
                <w:rFonts w:asciiTheme="minorHAnsi" w:hAnsiTheme="minorHAnsi" w:cs="Arial"/>
                <w:sz w:val="22"/>
                <w:szCs w:val="22"/>
              </w:rPr>
            </w:pPr>
            <w:r>
              <w:rPr>
                <w:rFonts w:asciiTheme="minorHAnsi" w:hAnsiTheme="minorHAnsi" w:cs="Arial"/>
                <w:sz w:val="22"/>
                <w:szCs w:val="22"/>
              </w:rPr>
              <w:t>re-SfR to DG TAXUD</w:t>
            </w:r>
          </w:p>
        </w:tc>
        <w:tc>
          <w:tcPr>
            <w:tcW w:w="1678" w:type="dxa"/>
          </w:tcPr>
          <w:p w14:paraId="7AB4A188" w14:textId="6CF9D334" w:rsidR="00603D33" w:rsidRDefault="00F86961" w:rsidP="0004320A">
            <w:pPr>
              <w:spacing w:before="60"/>
              <w:rPr>
                <w:rFonts w:asciiTheme="minorHAnsi" w:hAnsiTheme="minorHAnsi" w:cs="Arial"/>
                <w:noProof/>
                <w:sz w:val="22"/>
                <w:szCs w:val="22"/>
              </w:rPr>
            </w:pPr>
            <w:r>
              <w:rPr>
                <w:rFonts w:asciiTheme="minorHAnsi" w:hAnsiTheme="minorHAnsi" w:cs="Arial"/>
                <w:noProof/>
                <w:sz w:val="22"/>
                <w:szCs w:val="22"/>
              </w:rPr>
              <w:t>29/06/2023</w:t>
            </w:r>
          </w:p>
        </w:tc>
        <w:tc>
          <w:tcPr>
            <w:tcW w:w="4756" w:type="dxa"/>
          </w:tcPr>
          <w:p w14:paraId="7EA5C7D4" w14:textId="61DDB691" w:rsidR="00603D33" w:rsidRPr="00283B86" w:rsidRDefault="002A5DD9" w:rsidP="0004320A">
            <w:pPr>
              <w:spacing w:before="60"/>
              <w:rPr>
                <w:rFonts w:asciiTheme="minorHAnsi" w:hAnsiTheme="minorHAnsi" w:cs="Arial"/>
                <w:sz w:val="22"/>
                <w:szCs w:val="22"/>
              </w:rPr>
            </w:pPr>
            <w:r>
              <w:rPr>
                <w:rFonts w:asciiTheme="minorHAnsi" w:hAnsiTheme="minorHAnsi" w:cs="Arial"/>
                <w:sz w:val="22"/>
                <w:szCs w:val="22"/>
              </w:rPr>
              <w:t>re-SfR submission</w:t>
            </w:r>
            <w:r w:rsidRPr="005E358A">
              <w:rPr>
                <w:rFonts w:asciiTheme="minorHAnsi" w:hAnsiTheme="minorHAnsi" w:cs="Arial"/>
                <w:sz w:val="22"/>
                <w:szCs w:val="22"/>
                <w:lang w:val="en-US"/>
              </w:rPr>
              <w:t xml:space="preserve"> </w:t>
            </w:r>
            <w:r>
              <w:rPr>
                <w:rFonts w:asciiTheme="minorHAnsi" w:hAnsiTheme="minorHAnsi" w:cs="Arial"/>
                <w:sz w:val="22"/>
                <w:szCs w:val="22"/>
                <w:lang w:val="en-US"/>
              </w:rPr>
              <w:t>with the right version that</w:t>
            </w:r>
            <w:r>
              <w:rPr>
                <w:rFonts w:asciiTheme="minorHAnsi" w:hAnsiTheme="minorHAnsi" w:cstheme="minorHAnsi"/>
                <w:sz w:val="22"/>
                <w:szCs w:val="22"/>
              </w:rPr>
              <w:t xml:space="preserve"> im</w:t>
            </w:r>
            <w:r w:rsidRPr="00F3400A">
              <w:rPr>
                <w:rFonts w:asciiTheme="minorHAnsi" w:hAnsiTheme="minorHAnsi" w:cstheme="minorHAnsi"/>
                <w:sz w:val="22"/>
                <w:szCs w:val="22"/>
              </w:rPr>
              <w:t>plement</w:t>
            </w:r>
            <w:r>
              <w:rPr>
                <w:rFonts w:asciiTheme="minorHAnsi" w:hAnsiTheme="minorHAnsi" w:cstheme="minorHAnsi"/>
                <w:sz w:val="22"/>
                <w:szCs w:val="22"/>
              </w:rPr>
              <w:t>s the recent</w:t>
            </w:r>
            <w:r w:rsidRPr="00F3400A">
              <w:rPr>
                <w:rFonts w:asciiTheme="minorHAnsi" w:hAnsiTheme="minorHAnsi" w:cstheme="minorHAnsi"/>
                <w:sz w:val="22"/>
                <w:szCs w:val="22"/>
              </w:rPr>
              <w:t xml:space="preserve"> </w:t>
            </w:r>
            <w:r>
              <w:rPr>
                <w:rFonts w:asciiTheme="minorHAnsi" w:hAnsiTheme="minorHAnsi" w:cstheme="minorHAnsi"/>
                <w:sz w:val="22"/>
                <w:szCs w:val="22"/>
              </w:rPr>
              <w:t>feedback already</w:t>
            </w:r>
            <w:r w:rsidRPr="00F3400A">
              <w:rPr>
                <w:rFonts w:asciiTheme="minorHAnsi" w:hAnsiTheme="minorHAnsi" w:cstheme="minorHAnsi"/>
                <w:sz w:val="22"/>
                <w:szCs w:val="22"/>
              </w:rPr>
              <w:t xml:space="preserve"> received by DG TAXUD</w:t>
            </w:r>
          </w:p>
        </w:tc>
      </w:tr>
      <w:tr w:rsidR="006F49CD" w:rsidRPr="00504760" w14:paraId="29DE929F" w14:textId="77777777" w:rsidTr="005B1DE2">
        <w:trPr>
          <w:trHeight w:val="284"/>
        </w:trPr>
        <w:tc>
          <w:tcPr>
            <w:tcW w:w="1049" w:type="dxa"/>
          </w:tcPr>
          <w:p w14:paraId="6DC56E5D" w14:textId="44C0BE41" w:rsidR="006F49CD" w:rsidRDefault="006F49CD" w:rsidP="0004320A">
            <w:pPr>
              <w:spacing w:before="60"/>
              <w:rPr>
                <w:rFonts w:asciiTheme="minorHAnsi" w:hAnsiTheme="minorHAnsi" w:cs="Arial"/>
                <w:sz w:val="22"/>
                <w:szCs w:val="22"/>
              </w:rPr>
            </w:pPr>
            <w:r>
              <w:rPr>
                <w:rFonts w:asciiTheme="minorHAnsi" w:hAnsiTheme="minorHAnsi" w:cs="Arial"/>
                <w:sz w:val="22"/>
                <w:szCs w:val="22"/>
              </w:rPr>
              <w:t>v</w:t>
            </w:r>
            <w:r w:rsidR="004C2C38">
              <w:rPr>
                <w:rFonts w:asciiTheme="minorHAnsi" w:hAnsiTheme="minorHAnsi" w:cs="Arial"/>
                <w:sz w:val="22"/>
                <w:szCs w:val="22"/>
              </w:rPr>
              <w:t>1.00</w:t>
            </w:r>
          </w:p>
        </w:tc>
        <w:tc>
          <w:tcPr>
            <w:tcW w:w="2122" w:type="dxa"/>
          </w:tcPr>
          <w:p w14:paraId="4A27C52B" w14:textId="25FEEA49" w:rsidR="006F49CD" w:rsidRDefault="004C2C38" w:rsidP="0004320A">
            <w:pPr>
              <w:spacing w:before="60"/>
              <w:rPr>
                <w:rFonts w:asciiTheme="minorHAnsi" w:hAnsiTheme="minorHAnsi" w:cs="Arial"/>
                <w:sz w:val="22"/>
                <w:szCs w:val="22"/>
              </w:rPr>
            </w:pPr>
            <w:r>
              <w:rPr>
                <w:rFonts w:asciiTheme="minorHAnsi" w:hAnsiTheme="minorHAnsi" w:cs="Arial"/>
                <w:sz w:val="22"/>
                <w:szCs w:val="22"/>
              </w:rPr>
              <w:t>SfA to DG TAXUD</w:t>
            </w:r>
          </w:p>
        </w:tc>
        <w:tc>
          <w:tcPr>
            <w:tcW w:w="1678" w:type="dxa"/>
          </w:tcPr>
          <w:p w14:paraId="72C3E54D" w14:textId="15EBDD36" w:rsidR="006F49CD" w:rsidRDefault="000C296E" w:rsidP="0004320A">
            <w:pPr>
              <w:spacing w:before="60"/>
              <w:rPr>
                <w:rFonts w:asciiTheme="minorHAnsi" w:hAnsiTheme="minorHAnsi" w:cs="Arial"/>
                <w:noProof/>
                <w:sz w:val="22"/>
                <w:szCs w:val="22"/>
              </w:rPr>
            </w:pPr>
            <w:r>
              <w:rPr>
                <w:rFonts w:asciiTheme="minorHAnsi" w:hAnsiTheme="minorHAnsi" w:cs="Arial"/>
                <w:noProof/>
                <w:sz w:val="22"/>
                <w:szCs w:val="22"/>
              </w:rPr>
              <w:t>1</w:t>
            </w:r>
            <w:r w:rsidR="00B349FC">
              <w:rPr>
                <w:rFonts w:asciiTheme="minorHAnsi" w:hAnsiTheme="minorHAnsi" w:cs="Arial"/>
                <w:noProof/>
                <w:sz w:val="22"/>
                <w:szCs w:val="22"/>
                <w:lang w:val="el-GR"/>
              </w:rPr>
              <w:t>8</w:t>
            </w:r>
            <w:r w:rsidR="006F49CD">
              <w:rPr>
                <w:rFonts w:asciiTheme="minorHAnsi" w:hAnsiTheme="minorHAnsi" w:cs="Arial"/>
                <w:noProof/>
                <w:sz w:val="22"/>
                <w:szCs w:val="22"/>
              </w:rPr>
              <w:t>/07/2023</w:t>
            </w:r>
          </w:p>
        </w:tc>
        <w:tc>
          <w:tcPr>
            <w:tcW w:w="4756" w:type="dxa"/>
          </w:tcPr>
          <w:p w14:paraId="60409D47" w14:textId="4B76F847" w:rsidR="006F49CD" w:rsidRDefault="004C2C38" w:rsidP="0004320A">
            <w:pPr>
              <w:spacing w:before="60"/>
              <w:rPr>
                <w:rFonts w:asciiTheme="minorHAnsi" w:hAnsiTheme="minorHAnsi" w:cs="Arial"/>
                <w:sz w:val="22"/>
                <w:szCs w:val="22"/>
              </w:rPr>
            </w:pPr>
            <w:r>
              <w:rPr>
                <w:rFonts w:asciiTheme="minorHAnsi" w:hAnsiTheme="minorHAnsi" w:cs="Arial"/>
                <w:sz w:val="22"/>
                <w:szCs w:val="22"/>
              </w:rPr>
              <w:t xml:space="preserve">SfA submission. </w:t>
            </w:r>
            <w:r w:rsidRPr="00F3400A">
              <w:rPr>
                <w:rFonts w:asciiTheme="minorHAnsi" w:hAnsiTheme="minorHAnsi" w:cstheme="minorHAnsi"/>
                <w:sz w:val="22"/>
                <w:szCs w:val="22"/>
              </w:rPr>
              <w:t>Implementing additional comments received by DG TAXUD</w:t>
            </w:r>
            <w:r>
              <w:rPr>
                <w:rFonts w:asciiTheme="minorHAnsi" w:hAnsiTheme="minorHAnsi" w:cstheme="minorHAnsi"/>
                <w:sz w:val="22"/>
                <w:szCs w:val="22"/>
              </w:rPr>
              <w:t>.</w:t>
            </w:r>
          </w:p>
        </w:tc>
      </w:tr>
      <w:tr w:rsidR="00522F6A" w:rsidRPr="00504760" w14:paraId="22250CAA" w14:textId="77777777" w:rsidTr="005B1DE2">
        <w:trPr>
          <w:trHeight w:val="284"/>
        </w:trPr>
        <w:tc>
          <w:tcPr>
            <w:tcW w:w="1049" w:type="dxa"/>
          </w:tcPr>
          <w:p w14:paraId="3FE120A2" w14:textId="392578F7" w:rsidR="00522F6A" w:rsidRDefault="00522F6A" w:rsidP="00522F6A">
            <w:pPr>
              <w:spacing w:before="60"/>
              <w:rPr>
                <w:rFonts w:asciiTheme="minorHAnsi" w:hAnsiTheme="minorHAnsi" w:cs="Arial"/>
                <w:sz w:val="22"/>
                <w:szCs w:val="22"/>
              </w:rPr>
            </w:pPr>
            <w:r>
              <w:rPr>
                <w:rFonts w:asciiTheme="minorHAnsi" w:hAnsiTheme="minorHAnsi" w:cs="Arial"/>
                <w:sz w:val="22"/>
                <w:szCs w:val="22"/>
              </w:rPr>
              <w:t>v1.01</w:t>
            </w:r>
          </w:p>
        </w:tc>
        <w:tc>
          <w:tcPr>
            <w:tcW w:w="2122" w:type="dxa"/>
          </w:tcPr>
          <w:p w14:paraId="3AADAB1D" w14:textId="74AEEA51" w:rsidR="00522F6A" w:rsidRDefault="00522F6A" w:rsidP="00522F6A">
            <w:pPr>
              <w:spacing w:before="60"/>
              <w:rPr>
                <w:rFonts w:asciiTheme="minorHAnsi" w:hAnsiTheme="minorHAnsi" w:cs="Arial"/>
                <w:sz w:val="22"/>
                <w:szCs w:val="22"/>
              </w:rPr>
            </w:pPr>
            <w:r>
              <w:rPr>
                <w:rFonts w:asciiTheme="minorHAnsi" w:hAnsiTheme="minorHAnsi" w:cs="Arial"/>
                <w:sz w:val="22"/>
                <w:szCs w:val="22"/>
              </w:rPr>
              <w:t>SfR-NPM version</w:t>
            </w:r>
          </w:p>
        </w:tc>
        <w:tc>
          <w:tcPr>
            <w:tcW w:w="1678" w:type="dxa"/>
          </w:tcPr>
          <w:p w14:paraId="338A3D38" w14:textId="75600A5A" w:rsidR="00522F6A" w:rsidRDefault="00522F6A" w:rsidP="00522F6A">
            <w:pPr>
              <w:spacing w:before="60"/>
              <w:rPr>
                <w:rFonts w:asciiTheme="minorHAnsi" w:hAnsiTheme="minorHAnsi" w:cs="Arial"/>
                <w:noProof/>
                <w:sz w:val="22"/>
                <w:szCs w:val="22"/>
              </w:rPr>
            </w:pPr>
            <w:r>
              <w:rPr>
                <w:rFonts w:asciiTheme="minorHAnsi" w:hAnsiTheme="minorHAnsi" w:cs="Arial"/>
                <w:noProof/>
                <w:sz w:val="22"/>
                <w:szCs w:val="22"/>
              </w:rPr>
              <w:t>02/10/2023</w:t>
            </w:r>
          </w:p>
        </w:tc>
        <w:tc>
          <w:tcPr>
            <w:tcW w:w="4756" w:type="dxa"/>
          </w:tcPr>
          <w:p w14:paraId="595B6456" w14:textId="1DD17853" w:rsidR="00522F6A" w:rsidRDefault="00522F6A" w:rsidP="00522F6A">
            <w:pPr>
              <w:spacing w:before="60"/>
              <w:rPr>
                <w:rFonts w:asciiTheme="minorHAnsi" w:hAnsiTheme="minorHAnsi" w:cs="Arial"/>
                <w:sz w:val="22"/>
                <w:szCs w:val="22"/>
              </w:rPr>
            </w:pPr>
            <w:r>
              <w:rPr>
                <w:rFonts w:asciiTheme="minorHAnsi" w:hAnsiTheme="minorHAnsi" w:cs="Arial"/>
                <w:i/>
                <w:sz w:val="22"/>
                <w:szCs w:val="22"/>
              </w:rPr>
              <w:t>Implementing some extra correction to take into account RFC-List.38. No extra impact on DDNTA.</w:t>
            </w:r>
          </w:p>
        </w:tc>
      </w:tr>
      <w:tr w:rsidR="00EA558D" w:rsidRPr="00EA558D" w14:paraId="1CBAE25C" w14:textId="77777777" w:rsidTr="005B1DE2">
        <w:trPr>
          <w:trHeight w:val="284"/>
          <w:ins w:id="145" w:author="NEDOS George" w:date="2023-11-06T15:12:00Z"/>
        </w:trPr>
        <w:tc>
          <w:tcPr>
            <w:tcW w:w="1049" w:type="dxa"/>
          </w:tcPr>
          <w:p w14:paraId="3A03D347" w14:textId="577B0B00" w:rsidR="00EA558D" w:rsidRDefault="00EA558D" w:rsidP="00522F6A">
            <w:pPr>
              <w:spacing w:before="60"/>
              <w:rPr>
                <w:ins w:id="146" w:author="NEDOS George" w:date="2023-11-06T15:12:00Z"/>
                <w:rFonts w:asciiTheme="minorHAnsi" w:hAnsiTheme="minorHAnsi" w:cs="Arial"/>
                <w:sz w:val="22"/>
                <w:szCs w:val="22"/>
              </w:rPr>
            </w:pPr>
            <w:ins w:id="147" w:author="NEDOS George" w:date="2023-11-06T15:12:00Z">
              <w:r>
                <w:rPr>
                  <w:rFonts w:asciiTheme="minorHAnsi" w:hAnsiTheme="minorHAnsi" w:cs="Arial"/>
                  <w:sz w:val="22"/>
                  <w:szCs w:val="22"/>
                </w:rPr>
                <w:t>v1.02</w:t>
              </w:r>
            </w:ins>
          </w:p>
        </w:tc>
        <w:tc>
          <w:tcPr>
            <w:tcW w:w="2122" w:type="dxa"/>
          </w:tcPr>
          <w:p w14:paraId="3FCD247C" w14:textId="5E13C04A" w:rsidR="00EA558D" w:rsidRPr="00EA558D" w:rsidRDefault="00EA558D" w:rsidP="00522F6A">
            <w:pPr>
              <w:spacing w:before="60"/>
              <w:rPr>
                <w:ins w:id="148" w:author="NEDOS George" w:date="2023-11-06T15:12:00Z"/>
                <w:rFonts w:asciiTheme="minorHAnsi" w:hAnsiTheme="minorHAnsi" w:cs="Arial"/>
                <w:sz w:val="22"/>
                <w:szCs w:val="22"/>
                <w:lang w:val="en-US"/>
                <w:rPrChange w:id="149" w:author="NEDOS George" w:date="2023-11-06T15:12:00Z">
                  <w:rPr>
                    <w:ins w:id="150" w:author="NEDOS George" w:date="2023-11-06T15:12:00Z"/>
                    <w:rFonts w:asciiTheme="minorHAnsi" w:hAnsiTheme="minorHAnsi" w:cs="Arial"/>
                    <w:sz w:val="22"/>
                    <w:szCs w:val="22"/>
                  </w:rPr>
                </w:rPrChange>
              </w:rPr>
            </w:pPr>
            <w:ins w:id="151" w:author="NEDOS George" w:date="2023-11-06T15:12:00Z">
              <w:r w:rsidRPr="00EA558D">
                <w:rPr>
                  <w:rFonts w:asciiTheme="minorHAnsi" w:hAnsiTheme="minorHAnsi" w:cs="Arial"/>
                  <w:sz w:val="22"/>
                  <w:szCs w:val="22"/>
                  <w:lang w:val="en-US"/>
                  <w:rPrChange w:id="152" w:author="NEDOS George" w:date="2023-11-06T15:12:00Z">
                    <w:rPr>
                      <w:rFonts w:asciiTheme="minorHAnsi" w:hAnsiTheme="minorHAnsi" w:cs="Arial"/>
                      <w:sz w:val="22"/>
                      <w:szCs w:val="22"/>
                    </w:rPr>
                  </w:rPrChange>
                </w:rPr>
                <w:t>SfR to DG TAXUD af</w:t>
              </w:r>
              <w:r w:rsidRPr="00EA558D">
                <w:rPr>
                  <w:rFonts w:asciiTheme="minorHAnsi" w:hAnsiTheme="minorHAnsi" w:cs="Arial"/>
                  <w:sz w:val="22"/>
                  <w:szCs w:val="22"/>
                  <w:lang w:val="en-US"/>
                  <w:rPrChange w:id="153" w:author="NEDOS George" w:date="2023-11-06T15:12:00Z">
                    <w:rPr>
                      <w:rFonts w:asciiTheme="minorHAnsi" w:hAnsiTheme="minorHAnsi" w:cs="Arial"/>
                      <w:sz w:val="22"/>
                      <w:szCs w:val="22"/>
                      <w:lang w:val="da-DK"/>
                    </w:rPr>
                  </w:rPrChange>
                </w:rPr>
                <w:t>ter</w:t>
              </w:r>
              <w:r>
                <w:rPr>
                  <w:rFonts w:asciiTheme="minorHAnsi" w:hAnsiTheme="minorHAnsi" w:cs="Arial"/>
                  <w:sz w:val="22"/>
                  <w:szCs w:val="22"/>
                  <w:lang w:val="en-US"/>
                </w:rPr>
                <w:t xml:space="preserve"> external review</w:t>
              </w:r>
            </w:ins>
          </w:p>
        </w:tc>
        <w:tc>
          <w:tcPr>
            <w:tcW w:w="1678" w:type="dxa"/>
          </w:tcPr>
          <w:p w14:paraId="3BFD6CC8" w14:textId="2E623754" w:rsidR="00EA558D" w:rsidRPr="00EA558D" w:rsidRDefault="00EA558D" w:rsidP="00522F6A">
            <w:pPr>
              <w:spacing w:before="60"/>
              <w:rPr>
                <w:ins w:id="154" w:author="NEDOS George" w:date="2023-11-06T15:12:00Z"/>
                <w:rFonts w:asciiTheme="minorHAnsi" w:hAnsiTheme="minorHAnsi" w:cs="Arial"/>
                <w:noProof/>
                <w:sz w:val="22"/>
                <w:szCs w:val="22"/>
                <w:lang w:val="en-US"/>
                <w:rPrChange w:id="155" w:author="NEDOS George" w:date="2023-11-06T15:12:00Z">
                  <w:rPr>
                    <w:ins w:id="156" w:author="NEDOS George" w:date="2023-11-06T15:12:00Z"/>
                    <w:rFonts w:asciiTheme="minorHAnsi" w:hAnsiTheme="minorHAnsi" w:cs="Arial"/>
                    <w:noProof/>
                    <w:sz w:val="22"/>
                    <w:szCs w:val="22"/>
                  </w:rPr>
                </w:rPrChange>
              </w:rPr>
            </w:pPr>
            <w:ins w:id="157" w:author="NEDOS George" w:date="2023-11-06T15:12:00Z">
              <w:r>
                <w:rPr>
                  <w:rFonts w:asciiTheme="minorHAnsi" w:hAnsiTheme="minorHAnsi" w:cs="Arial"/>
                  <w:noProof/>
                  <w:sz w:val="22"/>
                  <w:szCs w:val="22"/>
                  <w:lang w:val="en-US"/>
                </w:rPr>
                <w:t>06/11/2023</w:t>
              </w:r>
            </w:ins>
          </w:p>
        </w:tc>
        <w:tc>
          <w:tcPr>
            <w:tcW w:w="4756" w:type="dxa"/>
          </w:tcPr>
          <w:p w14:paraId="0443164B" w14:textId="50189CF7" w:rsidR="00EA558D" w:rsidRPr="00EA558D" w:rsidRDefault="00EA558D" w:rsidP="00522F6A">
            <w:pPr>
              <w:spacing w:before="60"/>
              <w:rPr>
                <w:ins w:id="158" w:author="NEDOS George" w:date="2023-11-06T15:12:00Z"/>
                <w:rFonts w:asciiTheme="minorHAnsi" w:hAnsiTheme="minorHAnsi" w:cs="Arial"/>
                <w:i/>
                <w:sz w:val="22"/>
                <w:szCs w:val="22"/>
                <w:lang w:val="en-US"/>
                <w:rPrChange w:id="159" w:author="NEDOS George" w:date="2023-11-06T15:12:00Z">
                  <w:rPr>
                    <w:ins w:id="160" w:author="NEDOS George" w:date="2023-11-06T15:12:00Z"/>
                    <w:rFonts w:asciiTheme="minorHAnsi" w:hAnsiTheme="minorHAnsi" w:cs="Arial"/>
                    <w:i/>
                    <w:sz w:val="22"/>
                    <w:szCs w:val="22"/>
                  </w:rPr>
                </w:rPrChange>
              </w:rPr>
            </w:pPr>
            <w:ins w:id="161" w:author="NEDOS George" w:date="2023-11-06T15:12:00Z">
              <w:r>
                <w:rPr>
                  <w:rFonts w:asciiTheme="minorHAnsi" w:hAnsiTheme="minorHAnsi" w:cs="Arial"/>
                  <w:i/>
                  <w:sz w:val="22"/>
                  <w:szCs w:val="22"/>
                  <w:lang w:val="en-US"/>
                </w:rPr>
                <w:t>NA comments implemented by SOFTDEV</w:t>
              </w:r>
            </w:ins>
          </w:p>
        </w:tc>
      </w:tr>
    </w:tbl>
    <w:p w14:paraId="00DA89C7" w14:textId="54C557F7" w:rsidR="00F27864" w:rsidRPr="00EA558D" w:rsidRDefault="00F27864" w:rsidP="00DB1005">
      <w:pPr>
        <w:autoSpaceDE w:val="0"/>
        <w:autoSpaceDN w:val="0"/>
        <w:adjustRightInd w:val="0"/>
        <w:rPr>
          <w:rFonts w:asciiTheme="minorHAnsi" w:hAnsiTheme="minorHAnsi" w:cs="Arial"/>
          <w:lang w:val="en-US"/>
          <w:rPrChange w:id="162" w:author="NEDOS George" w:date="2023-11-06T15:12:00Z">
            <w:rPr>
              <w:rFonts w:asciiTheme="minorHAnsi" w:hAnsiTheme="minorHAnsi" w:cs="Arial"/>
            </w:rPr>
          </w:rPrChange>
        </w:rPr>
      </w:pPr>
    </w:p>
    <w:sectPr w:rsidR="00F27864" w:rsidRPr="00EA558D" w:rsidSect="00DB1005">
      <w:headerReference w:type="even" r:id="rId14"/>
      <w:headerReference w:type="default" r:id="rId15"/>
      <w:footerReference w:type="default" r:id="rId16"/>
      <w:headerReference w:type="first" r:id="rId17"/>
      <w:footerReference w:type="first" r:id="rId18"/>
      <w:pgSz w:w="11907" w:h="16839" w:code="9"/>
      <w:pgMar w:top="993" w:right="1325" w:bottom="1440" w:left="1418" w:header="720" w:footer="720" w:gutter="0"/>
      <w:pgBorders w:offsetFrom="page">
        <w:top w:val="none" w:sz="0" w:space="0" w:color="095D00" w:shadow="1"/>
        <w:left w:val="none" w:sz="0" w:space="15" w:color="9B0100" w:shadow="1"/>
        <w:bottom w:val="none" w:sz="0" w:space="13" w:color="DF5D00" w:shadow="1"/>
        <w:right w:val="none" w:sz="50" w:space="14" w:color="0000AC" w:shadow="1" w:frame="1"/>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63FF32" w14:textId="77777777" w:rsidR="00D63532" w:rsidRDefault="00D63532" w:rsidP="004D5D73">
      <w:r>
        <w:separator/>
      </w:r>
    </w:p>
  </w:endnote>
  <w:endnote w:type="continuationSeparator" w:id="0">
    <w:p w14:paraId="74B25BCC" w14:textId="77777777" w:rsidR="00D63532" w:rsidRDefault="00D63532" w:rsidP="004D5D73">
      <w:r>
        <w:continuationSeparator/>
      </w:r>
    </w:p>
  </w:endnote>
  <w:endnote w:type="continuationNotice" w:id="1">
    <w:p w14:paraId="22C317F8" w14:textId="77777777" w:rsidR="00D63532" w:rsidRDefault="00D635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01"/>
      <w:gridCol w:w="1453"/>
    </w:tblGrid>
    <w:tr w:rsidR="00D7448A" w:rsidRPr="00C80B22" w14:paraId="0253C7CC" w14:textId="77777777" w:rsidTr="00C80B22">
      <w:tc>
        <w:tcPr>
          <w:tcW w:w="8188" w:type="dxa"/>
        </w:tcPr>
        <w:p w14:paraId="725FBF4A" w14:textId="155B708B" w:rsidR="00D7448A" w:rsidRPr="00F56E6B" w:rsidRDefault="00F47C23" w:rsidP="00906339">
          <w:pPr>
            <w:pStyle w:val="Footer"/>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sidR="00AB4015">
            <w:rPr>
              <w:rFonts w:ascii="Arial" w:hAnsi="Arial" w:cs="Arial"/>
              <w:noProof/>
              <w:sz w:val="18"/>
              <w:szCs w:val="22"/>
              <w:lang w:eastAsia="en-US"/>
            </w:rPr>
            <w:t>RFC_NCTS_</w:t>
          </w:r>
          <w:r w:rsidR="00AB4015" w:rsidRPr="00AB4015">
            <w:rPr>
              <w:rFonts w:ascii="Arial" w:hAnsi="Arial" w:cs="Arial"/>
              <w:noProof/>
              <w:sz w:val="18"/>
              <w:szCs w:val="22"/>
              <w:lang w:val="en-US" w:eastAsia="en-US"/>
            </w:rPr>
            <w:t>0223</w:t>
          </w:r>
          <w:r w:rsidR="00AB4015">
            <w:rPr>
              <w:rFonts w:ascii="Arial" w:hAnsi="Arial" w:cs="Arial"/>
              <w:noProof/>
              <w:sz w:val="18"/>
              <w:szCs w:val="22"/>
              <w:lang w:eastAsia="en-US"/>
            </w:rPr>
            <w:t>_IAR-UCCNCTS-3442-v1.</w:t>
          </w:r>
          <w:del w:id="163" w:author="NEDOS George" w:date="2023-11-06T15:12:00Z">
            <w:r w:rsidR="00AB4015" w:rsidDel="00EA558D">
              <w:rPr>
                <w:rFonts w:ascii="Arial" w:hAnsi="Arial" w:cs="Arial"/>
                <w:noProof/>
                <w:sz w:val="18"/>
                <w:szCs w:val="22"/>
                <w:lang w:eastAsia="en-US"/>
              </w:rPr>
              <w:delText>01</w:delText>
            </w:r>
          </w:del>
          <w:ins w:id="164" w:author="NEDOS George" w:date="2023-11-06T15:12:00Z">
            <w:r w:rsidR="00EA558D">
              <w:rPr>
                <w:rFonts w:ascii="Arial" w:hAnsi="Arial" w:cs="Arial"/>
                <w:noProof/>
                <w:sz w:val="18"/>
                <w:szCs w:val="22"/>
                <w:lang w:eastAsia="en-US"/>
              </w:rPr>
              <w:t>0</w:t>
            </w:r>
            <w:r w:rsidR="00EA558D">
              <w:rPr>
                <w:rFonts w:ascii="Arial" w:hAnsi="Arial" w:cs="Arial"/>
                <w:noProof/>
                <w:sz w:val="18"/>
                <w:szCs w:val="22"/>
                <w:lang w:val="en-US" w:eastAsia="en-US"/>
              </w:rPr>
              <w:t>2</w:t>
            </w:r>
          </w:ins>
          <w:r w:rsidR="00AB4015">
            <w:rPr>
              <w:rFonts w:ascii="Arial" w:hAnsi="Arial" w:cs="Arial"/>
              <w:noProof/>
              <w:sz w:val="18"/>
              <w:szCs w:val="22"/>
              <w:lang w:eastAsia="en-US"/>
            </w:rPr>
            <w:t>.docx</w:t>
          </w:r>
          <w:r>
            <w:rPr>
              <w:rFonts w:ascii="Arial" w:hAnsi="Arial" w:cs="Arial"/>
              <w:noProof/>
              <w:sz w:val="18"/>
              <w:szCs w:val="22"/>
              <w:lang w:eastAsia="en-US"/>
            </w:rPr>
            <w:fldChar w:fldCharType="end"/>
          </w:r>
        </w:p>
      </w:tc>
      <w:tc>
        <w:tcPr>
          <w:tcW w:w="1525" w:type="dxa"/>
        </w:tcPr>
        <w:p w14:paraId="5E3A6C26" w14:textId="36ADCE56" w:rsidR="00D7448A" w:rsidRPr="00C80B22" w:rsidRDefault="00D7448A"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4</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10</w:t>
          </w:r>
          <w:r w:rsidRPr="00C80B22">
            <w:rPr>
              <w:rFonts w:ascii="Arial" w:hAnsi="Arial" w:cs="Arial"/>
              <w:sz w:val="18"/>
              <w:szCs w:val="22"/>
              <w:lang w:eastAsia="en-US"/>
            </w:rPr>
            <w:fldChar w:fldCharType="end"/>
          </w:r>
          <w:bookmarkStart w:id="165" w:name="_Ref175030069"/>
          <w:bookmarkStart w:id="166" w:name="_Toc176256264"/>
          <w:bookmarkStart w:id="167" w:name="_Toc268771938"/>
          <w:bookmarkStart w:id="168" w:name="_Ref175030083"/>
        </w:p>
      </w:tc>
    </w:tr>
    <w:bookmarkEnd w:id="165"/>
    <w:bookmarkEnd w:id="166"/>
    <w:bookmarkEnd w:id="167"/>
    <w:bookmarkEnd w:id="168"/>
  </w:tbl>
  <w:p w14:paraId="6324965A" w14:textId="77777777" w:rsidR="00D7448A" w:rsidRPr="00C80B22" w:rsidRDefault="00D7448A">
    <w:pPr>
      <w:pStyle w:val="Footer"/>
      <w:rPr>
        <w:lang w:val="fr-B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gridCol w:w="1848"/>
    </w:tblGrid>
    <w:tr w:rsidR="00D7448A" w:rsidRPr="00C80B22" w14:paraId="2DED1938" w14:textId="77777777" w:rsidTr="00983563">
      <w:tc>
        <w:tcPr>
          <w:tcW w:w="7899" w:type="dxa"/>
        </w:tcPr>
        <w:p w14:paraId="71EC7701" w14:textId="0B64A42F" w:rsidR="00D7448A" w:rsidRPr="00D46E1A" w:rsidRDefault="00337EB1" w:rsidP="00906339">
          <w:pPr>
            <w:pStyle w:val="Footer"/>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sidR="0040779F">
            <w:rPr>
              <w:rFonts w:ascii="Arial" w:hAnsi="Arial" w:cs="Arial"/>
              <w:noProof/>
              <w:sz w:val="18"/>
              <w:szCs w:val="22"/>
              <w:lang w:eastAsia="en-US"/>
            </w:rPr>
            <w:t>RFC_NCTS_</w:t>
          </w:r>
          <w:r w:rsidR="0040779F" w:rsidRPr="0040779F">
            <w:rPr>
              <w:rFonts w:ascii="Arial" w:hAnsi="Arial" w:cs="Arial"/>
              <w:noProof/>
              <w:sz w:val="18"/>
              <w:szCs w:val="22"/>
              <w:lang w:val="en-US" w:eastAsia="en-US"/>
            </w:rPr>
            <w:t>0223</w:t>
          </w:r>
          <w:r w:rsidR="0040779F">
            <w:rPr>
              <w:rFonts w:ascii="Arial" w:hAnsi="Arial" w:cs="Arial"/>
              <w:noProof/>
              <w:sz w:val="18"/>
              <w:szCs w:val="22"/>
              <w:lang w:eastAsia="en-US"/>
            </w:rPr>
            <w:t>_IAR-UCCNCTS-3442-v1.</w:t>
          </w:r>
          <w:del w:id="169" w:author="NEDOS George" w:date="2023-11-06T15:13:00Z">
            <w:r w:rsidR="0040779F" w:rsidDel="00EA558D">
              <w:rPr>
                <w:rFonts w:ascii="Arial" w:hAnsi="Arial" w:cs="Arial"/>
                <w:noProof/>
                <w:sz w:val="18"/>
                <w:szCs w:val="22"/>
                <w:lang w:eastAsia="en-US"/>
              </w:rPr>
              <w:delText>01</w:delText>
            </w:r>
          </w:del>
          <w:ins w:id="170" w:author="NEDOS George" w:date="2023-11-06T15:13:00Z">
            <w:r w:rsidR="00EA558D">
              <w:rPr>
                <w:rFonts w:ascii="Arial" w:hAnsi="Arial" w:cs="Arial"/>
                <w:noProof/>
                <w:sz w:val="18"/>
                <w:szCs w:val="22"/>
                <w:lang w:eastAsia="en-US"/>
              </w:rPr>
              <w:t>0</w:t>
            </w:r>
            <w:r w:rsidR="00EA558D">
              <w:rPr>
                <w:rFonts w:ascii="Arial" w:hAnsi="Arial" w:cs="Arial"/>
                <w:noProof/>
                <w:sz w:val="18"/>
                <w:szCs w:val="22"/>
                <w:lang w:val="en-US" w:eastAsia="en-US"/>
              </w:rPr>
              <w:t>2</w:t>
            </w:r>
          </w:ins>
          <w:r w:rsidR="0040779F">
            <w:rPr>
              <w:rFonts w:ascii="Arial" w:hAnsi="Arial" w:cs="Arial"/>
              <w:noProof/>
              <w:sz w:val="18"/>
              <w:szCs w:val="22"/>
              <w:lang w:eastAsia="en-US"/>
            </w:rPr>
            <w:t>.docx</w:t>
          </w:r>
          <w:r>
            <w:rPr>
              <w:rFonts w:ascii="Arial" w:hAnsi="Arial" w:cs="Arial"/>
              <w:noProof/>
              <w:sz w:val="18"/>
              <w:szCs w:val="22"/>
              <w:lang w:eastAsia="en-US"/>
            </w:rPr>
            <w:fldChar w:fldCharType="end"/>
          </w:r>
        </w:p>
      </w:tc>
      <w:tc>
        <w:tcPr>
          <w:tcW w:w="1848" w:type="dxa"/>
        </w:tcPr>
        <w:p w14:paraId="179E45EB" w14:textId="4D812CEE" w:rsidR="00D7448A" w:rsidRPr="00C80B22" w:rsidRDefault="00D7448A"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10</w:t>
          </w:r>
          <w:r w:rsidRPr="00C80B22">
            <w:rPr>
              <w:rFonts w:ascii="Arial" w:hAnsi="Arial" w:cs="Arial"/>
              <w:sz w:val="18"/>
              <w:szCs w:val="22"/>
              <w:lang w:eastAsia="en-US"/>
            </w:rPr>
            <w:fldChar w:fldCharType="end"/>
          </w:r>
        </w:p>
      </w:tc>
    </w:tr>
  </w:tbl>
  <w:p w14:paraId="7BED52CE" w14:textId="77777777" w:rsidR="00D7448A" w:rsidRPr="00C80B22" w:rsidRDefault="00D7448A">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2A1903" w14:textId="77777777" w:rsidR="00D63532" w:rsidRDefault="00D63532" w:rsidP="004D5D73">
      <w:r>
        <w:separator/>
      </w:r>
    </w:p>
  </w:footnote>
  <w:footnote w:type="continuationSeparator" w:id="0">
    <w:p w14:paraId="00DD6A73" w14:textId="77777777" w:rsidR="00D63532" w:rsidRDefault="00D63532" w:rsidP="004D5D73">
      <w:r>
        <w:continuationSeparator/>
      </w:r>
    </w:p>
  </w:footnote>
  <w:footnote w:type="continuationNotice" w:id="1">
    <w:p w14:paraId="22BE4572" w14:textId="77777777" w:rsidR="00D63532" w:rsidRDefault="00D6353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28FA3" w14:textId="3CB78CBD" w:rsidR="002300EB" w:rsidRDefault="00000000">
    <w:pPr>
      <w:pStyle w:val="Header"/>
    </w:pPr>
    <w:r>
      <w:rPr>
        <w:noProof/>
      </w:rPr>
      <w:pict w14:anchorId="1F84979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69001" o:spid="_x0000_s1028" type="#_x0000_t136" style="position:absolute;margin-left:0;margin-top:0;width:661.5pt;height:60pt;rotation:315;z-index:-251658239;mso-position-horizontal:center;mso-position-horizontal-relative:margin;mso-position-vertical:center;mso-position-vertical-relative:margin" o:allowincell="f" fillcolor="#4bacc6 [3208]" stroked="f">
          <v:fill opacity=".5"/>
          <v:textpath style="font-family:&quot;EC Square Sans Cond Pro Medium&quot;;font-size:50pt" string="Applied in DDNTA-5.15.2(SfR-NPM)"/>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55742" w14:textId="4535ABCC" w:rsidR="00D7448A" w:rsidRDefault="00000000" w:rsidP="00C80B22">
    <w:pPr>
      <w:pStyle w:val="Header"/>
      <w:jc w:val="both"/>
    </w:pPr>
    <w:r>
      <w:rPr>
        <w:noProof/>
      </w:rPr>
      <w:pict w14:anchorId="1E8DE92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69002" o:spid="_x0000_s1029" type="#_x0000_t136" style="position:absolute;left:0;text-align:left;margin-left:0;margin-top:0;width:661.5pt;height:60pt;rotation:315;z-index:-251658238;mso-position-horizontal:center;mso-position-horizontal-relative:margin;mso-position-vertical:center;mso-position-vertical-relative:margin" o:allowincell="f" fillcolor="#4bacc6 [3208]" stroked="f">
          <v:fill opacity=".5"/>
          <v:textpath style="font-family:&quot;EC Square Sans Cond Pro Medium&quot;;font-size:50pt" string="Applied in DDNTA-5.15.2(SfR-NPM)"/>
          <w10:wrap anchorx="margin" anchory="margin"/>
        </v:shape>
      </w:pict>
    </w:r>
    <w:r w:rsidR="00D7448A">
      <w:rPr>
        <w:noProof/>
        <w:lang w:val="en-US"/>
      </w:rPr>
      <w:tab/>
    </w:r>
    <w:r w:rsidR="00D7448A">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B5EED" w14:textId="121C0873" w:rsidR="002300EB" w:rsidRDefault="00000000">
    <w:pPr>
      <w:pStyle w:val="Header"/>
    </w:pPr>
    <w:r>
      <w:rPr>
        <w:noProof/>
      </w:rPr>
      <w:pict w14:anchorId="61764AA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69000" o:spid="_x0000_s1030" type="#_x0000_t136" style="position:absolute;margin-left:0;margin-top:0;width:661.5pt;height:60pt;rotation:315;z-index:-251658240;mso-position-horizontal:center;mso-position-horizontal-relative:margin;mso-position-vertical:center;mso-position-vertical-relative:margin" o:allowincell="f" fillcolor="#4bacc6 [3208]" stroked="f">
          <v:fill opacity=".5"/>
          <v:textpath style="font-family:&quot;EC Square Sans Cond Pro Medium&quot;;font-size:50pt" string="Applied in DDNTA-5.15.2(SfR-NPM)"/>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41432"/>
    <w:multiLevelType w:val="hybridMultilevel"/>
    <w:tmpl w:val="48846D2C"/>
    <w:lvl w:ilvl="0" w:tplc="0D92E8F2">
      <w:numFmt w:val="bullet"/>
      <w:lvlText w:val="-"/>
      <w:lvlJc w:val="left"/>
      <w:pPr>
        <w:ind w:left="720" w:hanging="360"/>
      </w:pPr>
      <w:rPr>
        <w:rFonts w:ascii="Calibri" w:eastAsia="Times New Roman"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5BE0893"/>
    <w:multiLevelType w:val="multilevel"/>
    <w:tmpl w:val="BF28F254"/>
    <w:lvl w:ilvl="0">
      <w:numFmt w:val="bullet"/>
      <w:lvlText w:val="-"/>
      <w:lvlJc w:val="left"/>
      <w:pPr>
        <w:tabs>
          <w:tab w:val="num" w:pos="720"/>
        </w:tabs>
        <w:ind w:left="720" w:hanging="360"/>
      </w:pPr>
      <w:rPr>
        <w:rFonts w:ascii="Calibri" w:eastAsia="Times New Roman" w:hAnsi="Calibri" w:cs="Calibri"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066E04"/>
    <w:multiLevelType w:val="multilevel"/>
    <w:tmpl w:val="A8F8D20A"/>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3" w15:restartNumberingAfterBreak="0">
    <w:nsid w:val="0818200A"/>
    <w:multiLevelType w:val="hybridMultilevel"/>
    <w:tmpl w:val="B4BE6D36"/>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4" w15:restartNumberingAfterBreak="0">
    <w:nsid w:val="08BE2418"/>
    <w:multiLevelType w:val="hybridMultilevel"/>
    <w:tmpl w:val="B1A49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FD3A0F"/>
    <w:multiLevelType w:val="hybridMultilevel"/>
    <w:tmpl w:val="05FC0B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CBC2839"/>
    <w:multiLevelType w:val="hybridMultilevel"/>
    <w:tmpl w:val="89B690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4134EB"/>
    <w:multiLevelType w:val="hybridMultilevel"/>
    <w:tmpl w:val="43D84C00"/>
    <w:lvl w:ilvl="0" w:tplc="A5A8BF02">
      <w:start w:val="2"/>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15:restartNumberingAfterBreak="0">
    <w:nsid w:val="0F5C665B"/>
    <w:multiLevelType w:val="hybridMultilevel"/>
    <w:tmpl w:val="15B0707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18093EC8"/>
    <w:multiLevelType w:val="hybridMultilevel"/>
    <w:tmpl w:val="B588A11A"/>
    <w:lvl w:ilvl="0" w:tplc="197647D6">
      <w:numFmt w:val="bullet"/>
      <w:lvlText w:val="-"/>
      <w:lvlJc w:val="left"/>
      <w:pPr>
        <w:ind w:left="360" w:hanging="360"/>
      </w:pPr>
      <w:rPr>
        <w:rFonts w:ascii="Calibri" w:eastAsia="Times New Roman" w:hAnsi="Calibri" w:cs="Calibri"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1A8171C2"/>
    <w:multiLevelType w:val="multilevel"/>
    <w:tmpl w:val="FF54C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DD0676B"/>
    <w:multiLevelType w:val="hybridMultilevel"/>
    <w:tmpl w:val="74B6D762"/>
    <w:lvl w:ilvl="0" w:tplc="61F21A8C">
      <w:start w:val="1"/>
      <w:numFmt w:val="decimal"/>
      <w:lvlText w:val="%1."/>
      <w:lvlJc w:val="left"/>
      <w:pPr>
        <w:ind w:left="720" w:hanging="360"/>
      </w:pPr>
      <w:rPr>
        <w:rFonts w:asciiTheme="minorHAnsi" w:eastAsia="Times New Roman" w:hAnsiTheme="minorHAnsi" w:cs="Arial"/>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15:restartNumberingAfterBreak="0">
    <w:nsid w:val="228334CE"/>
    <w:multiLevelType w:val="hybridMultilevel"/>
    <w:tmpl w:val="D61A5D6C"/>
    <w:lvl w:ilvl="0" w:tplc="197647D6">
      <w:numFmt w:val="bullet"/>
      <w:lvlText w:val="-"/>
      <w:lvlJc w:val="left"/>
      <w:pPr>
        <w:ind w:left="360" w:hanging="360"/>
      </w:pPr>
      <w:rPr>
        <w:rFonts w:ascii="Calibri" w:eastAsia="Times New Roman"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2B77F52"/>
    <w:multiLevelType w:val="hybridMultilevel"/>
    <w:tmpl w:val="9894EFB4"/>
    <w:lvl w:ilvl="0" w:tplc="197647D6">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43F3DD0"/>
    <w:multiLevelType w:val="multilevel"/>
    <w:tmpl w:val="195054D4"/>
    <w:lvl w:ilvl="0">
      <w:numFmt w:val="bullet"/>
      <w:lvlText w:val="-"/>
      <w:lvlJc w:val="left"/>
      <w:pPr>
        <w:tabs>
          <w:tab w:val="num" w:pos="720"/>
        </w:tabs>
        <w:ind w:left="720" w:hanging="360"/>
      </w:pPr>
      <w:rPr>
        <w:rFonts w:ascii="Calibri" w:eastAsia="Times New Roman" w:hAnsi="Calibri" w:cs="Calibri"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7EF404E"/>
    <w:multiLevelType w:val="hybridMultilevel"/>
    <w:tmpl w:val="800496A4"/>
    <w:lvl w:ilvl="0" w:tplc="197647D6">
      <w:numFmt w:val="bullet"/>
      <w:lvlText w:val="-"/>
      <w:lvlJc w:val="left"/>
      <w:pPr>
        <w:ind w:left="360" w:hanging="360"/>
      </w:pPr>
      <w:rPr>
        <w:rFonts w:ascii="Calibri" w:eastAsia="Times New Roman" w:hAnsi="Calibri" w:cs="Calibri"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6" w15:restartNumberingAfterBreak="0">
    <w:nsid w:val="2DB1199A"/>
    <w:multiLevelType w:val="multilevel"/>
    <w:tmpl w:val="DBCA6B8C"/>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0B37891"/>
    <w:multiLevelType w:val="hybridMultilevel"/>
    <w:tmpl w:val="4CF6E5F2"/>
    <w:lvl w:ilvl="0" w:tplc="197647D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D31B16"/>
    <w:multiLevelType w:val="hybridMultilevel"/>
    <w:tmpl w:val="478E6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2B5C85"/>
    <w:multiLevelType w:val="hybridMultilevel"/>
    <w:tmpl w:val="32C41B20"/>
    <w:lvl w:ilvl="0" w:tplc="1F904460">
      <w:numFmt w:val="bullet"/>
      <w:lvlText w:val="-"/>
      <w:lvlJc w:val="left"/>
      <w:pPr>
        <w:ind w:left="720" w:hanging="360"/>
      </w:pPr>
      <w:rPr>
        <w:rFonts w:ascii="Calibri" w:eastAsia="Times New Roman" w:hAnsi="Calibri" w:cs="Calibri" w:hint="default"/>
        <w:sz w:val="24"/>
        <w:lang w:val="en-IE"/>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34B07CBF"/>
    <w:multiLevelType w:val="hybridMultilevel"/>
    <w:tmpl w:val="2118E0A0"/>
    <w:lvl w:ilvl="0" w:tplc="197647D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1343046"/>
    <w:multiLevelType w:val="hybridMultilevel"/>
    <w:tmpl w:val="713A5D30"/>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15:restartNumberingAfterBreak="0">
    <w:nsid w:val="484540B7"/>
    <w:multiLevelType w:val="hybridMultilevel"/>
    <w:tmpl w:val="D1845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0662D0"/>
    <w:multiLevelType w:val="hybridMultilevel"/>
    <w:tmpl w:val="2D207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193B83"/>
    <w:multiLevelType w:val="hybridMultilevel"/>
    <w:tmpl w:val="60E0C8D8"/>
    <w:lvl w:ilvl="0" w:tplc="197647D6">
      <w:numFmt w:val="bullet"/>
      <w:lvlText w:val="-"/>
      <w:lvlJc w:val="left"/>
      <w:pPr>
        <w:ind w:left="928" w:hanging="360"/>
      </w:pPr>
      <w:rPr>
        <w:rFonts w:ascii="Calibri" w:eastAsia="Times New Roman" w:hAnsi="Calibri" w:cs="Calibri"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25" w15:restartNumberingAfterBreak="0">
    <w:nsid w:val="50B60CAA"/>
    <w:multiLevelType w:val="hybridMultilevel"/>
    <w:tmpl w:val="5DCCF9E2"/>
    <w:lvl w:ilvl="0" w:tplc="9A92404E">
      <w:start w:val="1"/>
      <w:numFmt w:val="low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26" w15:restartNumberingAfterBreak="0">
    <w:nsid w:val="524D2688"/>
    <w:multiLevelType w:val="hybridMultilevel"/>
    <w:tmpl w:val="712AB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3C046CD"/>
    <w:multiLevelType w:val="multilevel"/>
    <w:tmpl w:val="B3205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41C74F7"/>
    <w:multiLevelType w:val="multilevel"/>
    <w:tmpl w:val="05E444A4"/>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8575305"/>
    <w:multiLevelType w:val="hybridMultilevel"/>
    <w:tmpl w:val="44144862"/>
    <w:lvl w:ilvl="0" w:tplc="197647D6">
      <w:numFmt w:val="bullet"/>
      <w:lvlText w:val="-"/>
      <w:lvlJc w:val="left"/>
      <w:pPr>
        <w:ind w:left="360" w:hanging="360"/>
      </w:pPr>
      <w:rPr>
        <w:rFonts w:ascii="Calibri" w:eastAsia="Times New Roman"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5D8A3CE4"/>
    <w:multiLevelType w:val="multilevel"/>
    <w:tmpl w:val="57A02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0847229"/>
    <w:multiLevelType w:val="hybridMultilevel"/>
    <w:tmpl w:val="32E6FF88"/>
    <w:lvl w:ilvl="0" w:tplc="197647D6">
      <w:numFmt w:val="bullet"/>
      <w:lvlText w:val="-"/>
      <w:lvlJc w:val="left"/>
      <w:pPr>
        <w:ind w:left="360" w:hanging="360"/>
      </w:pPr>
      <w:rPr>
        <w:rFonts w:ascii="Calibri" w:eastAsia="Times New Roman" w:hAnsi="Calibri" w:cs="Calibri"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2" w15:restartNumberingAfterBreak="0">
    <w:nsid w:val="626A5547"/>
    <w:multiLevelType w:val="hybridMultilevel"/>
    <w:tmpl w:val="218A3614"/>
    <w:lvl w:ilvl="0" w:tplc="B05C4EEC">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AB738CB"/>
    <w:multiLevelType w:val="hybridMultilevel"/>
    <w:tmpl w:val="2B8E624A"/>
    <w:lvl w:ilvl="0" w:tplc="EF1CC2C8">
      <w:start w:val="1"/>
      <w:numFmt w:val="low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34" w15:restartNumberingAfterBreak="0">
    <w:nsid w:val="6E1B4B56"/>
    <w:multiLevelType w:val="hybridMultilevel"/>
    <w:tmpl w:val="EAD0AC40"/>
    <w:lvl w:ilvl="0" w:tplc="197647D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04C6EBC"/>
    <w:multiLevelType w:val="hybridMultilevel"/>
    <w:tmpl w:val="CD943C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2352E03"/>
    <w:multiLevelType w:val="hybridMultilevel"/>
    <w:tmpl w:val="AB684550"/>
    <w:lvl w:ilvl="0" w:tplc="E2B4ABA6">
      <w:start w:val="1"/>
      <w:numFmt w:val="low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37" w15:restartNumberingAfterBreak="0">
    <w:nsid w:val="76D3565F"/>
    <w:multiLevelType w:val="hybridMultilevel"/>
    <w:tmpl w:val="4A425BA8"/>
    <w:lvl w:ilvl="0" w:tplc="197647D6">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8" w15:restartNumberingAfterBreak="0">
    <w:nsid w:val="78105646"/>
    <w:multiLevelType w:val="multilevel"/>
    <w:tmpl w:val="EDBAB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A5B413B"/>
    <w:multiLevelType w:val="hybridMultilevel"/>
    <w:tmpl w:val="7C80C65C"/>
    <w:lvl w:ilvl="0" w:tplc="197647D6">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BBF19F4"/>
    <w:multiLevelType w:val="hybridMultilevel"/>
    <w:tmpl w:val="D2464500"/>
    <w:lvl w:ilvl="0" w:tplc="197647D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EA43EE8"/>
    <w:multiLevelType w:val="hybridMultilevel"/>
    <w:tmpl w:val="2028F2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900750364">
    <w:abstractNumId w:val="18"/>
  </w:num>
  <w:num w:numId="2" w16cid:durableId="1345286027">
    <w:abstractNumId w:val="26"/>
  </w:num>
  <w:num w:numId="3" w16cid:durableId="793400434">
    <w:abstractNumId w:val="23"/>
  </w:num>
  <w:num w:numId="4" w16cid:durableId="1262253052">
    <w:abstractNumId w:val="37"/>
  </w:num>
  <w:num w:numId="5" w16cid:durableId="2103868555">
    <w:abstractNumId w:val="7"/>
  </w:num>
  <w:num w:numId="6" w16cid:durableId="791753626">
    <w:abstractNumId w:val="37"/>
  </w:num>
  <w:num w:numId="7" w16cid:durableId="314114334">
    <w:abstractNumId w:val="27"/>
  </w:num>
  <w:num w:numId="8" w16cid:durableId="506100104">
    <w:abstractNumId w:val="35"/>
  </w:num>
  <w:num w:numId="9" w16cid:durableId="1030763019">
    <w:abstractNumId w:val="5"/>
  </w:num>
  <w:num w:numId="10" w16cid:durableId="1512715340">
    <w:abstractNumId w:val="2"/>
  </w:num>
  <w:num w:numId="11" w16cid:durableId="1860922176">
    <w:abstractNumId w:val="16"/>
  </w:num>
  <w:num w:numId="12" w16cid:durableId="1342122664">
    <w:abstractNumId w:val="28"/>
  </w:num>
  <w:num w:numId="13" w16cid:durableId="605887961">
    <w:abstractNumId w:val="22"/>
  </w:num>
  <w:num w:numId="14" w16cid:durableId="947279991">
    <w:abstractNumId w:val="24"/>
  </w:num>
  <w:num w:numId="15" w16cid:durableId="470095401">
    <w:abstractNumId w:val="41"/>
  </w:num>
  <w:num w:numId="16" w16cid:durableId="1550796653">
    <w:abstractNumId w:val="32"/>
  </w:num>
  <w:num w:numId="17" w16cid:durableId="829752828">
    <w:abstractNumId w:val="12"/>
  </w:num>
  <w:num w:numId="18" w16cid:durableId="1450320561">
    <w:abstractNumId w:val="39"/>
  </w:num>
  <w:num w:numId="19" w16cid:durableId="753671483">
    <w:abstractNumId w:val="4"/>
  </w:num>
  <w:num w:numId="20" w16cid:durableId="144400550">
    <w:abstractNumId w:val="6"/>
  </w:num>
  <w:num w:numId="21" w16cid:durableId="1025709376">
    <w:abstractNumId w:val="31"/>
  </w:num>
  <w:num w:numId="22" w16cid:durableId="1328437039">
    <w:abstractNumId w:val="13"/>
  </w:num>
  <w:num w:numId="23" w16cid:durableId="754014134">
    <w:abstractNumId w:val="15"/>
  </w:num>
  <w:num w:numId="24" w16cid:durableId="540552144">
    <w:abstractNumId w:val="9"/>
  </w:num>
  <w:num w:numId="25" w16cid:durableId="1603536804">
    <w:abstractNumId w:val="19"/>
  </w:num>
  <w:num w:numId="26" w16cid:durableId="1367757613">
    <w:abstractNumId w:val="29"/>
  </w:num>
  <w:num w:numId="27" w16cid:durableId="312412942">
    <w:abstractNumId w:val="11"/>
  </w:num>
  <w:num w:numId="28" w16cid:durableId="1054934288">
    <w:abstractNumId w:val="33"/>
  </w:num>
  <w:num w:numId="29" w16cid:durableId="1494099362">
    <w:abstractNumId w:val="36"/>
  </w:num>
  <w:num w:numId="30" w16cid:durableId="1429617398">
    <w:abstractNumId w:val="21"/>
  </w:num>
  <w:num w:numId="31" w16cid:durableId="12075611">
    <w:abstractNumId w:val="8"/>
  </w:num>
  <w:num w:numId="32" w16cid:durableId="1879079563">
    <w:abstractNumId w:val="25"/>
  </w:num>
  <w:num w:numId="33" w16cid:durableId="1377729734">
    <w:abstractNumId w:val="20"/>
  </w:num>
  <w:num w:numId="34" w16cid:durableId="1488865514">
    <w:abstractNumId w:val="3"/>
  </w:num>
  <w:num w:numId="35" w16cid:durableId="1422678274">
    <w:abstractNumId w:val="17"/>
  </w:num>
  <w:num w:numId="36" w16cid:durableId="1677994975">
    <w:abstractNumId w:val="10"/>
  </w:num>
  <w:num w:numId="37" w16cid:durableId="854734469">
    <w:abstractNumId w:val="14"/>
  </w:num>
  <w:num w:numId="38" w16cid:durableId="684748038">
    <w:abstractNumId w:val="38"/>
  </w:num>
  <w:num w:numId="39" w16cid:durableId="1301227060">
    <w:abstractNumId w:val="1"/>
  </w:num>
  <w:num w:numId="40" w16cid:durableId="538397605">
    <w:abstractNumId w:val="0"/>
  </w:num>
  <w:num w:numId="41" w16cid:durableId="1589270590">
    <w:abstractNumId w:val="30"/>
  </w:num>
  <w:num w:numId="42" w16cid:durableId="1606303076">
    <w:abstractNumId w:val="40"/>
  </w:num>
  <w:num w:numId="43" w16cid:durableId="1640841770">
    <w:abstractNumId w:val="3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EDOS George">
    <w15:presenceInfo w15:providerId="AD" w15:userId="S::gnedos@netcompany.com::d26b0415-ae78-47ca-bc21-38a23a73379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ShadeFormData/>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IRF"/>
  </w:docVars>
  <w:rsids>
    <w:rsidRoot w:val="00C20993"/>
    <w:rsid w:val="000018F6"/>
    <w:rsid w:val="00002BC2"/>
    <w:rsid w:val="000031CA"/>
    <w:rsid w:val="00004E4A"/>
    <w:rsid w:val="00005224"/>
    <w:rsid w:val="0000571A"/>
    <w:rsid w:val="00013610"/>
    <w:rsid w:val="00014579"/>
    <w:rsid w:val="00015C08"/>
    <w:rsid w:val="00017783"/>
    <w:rsid w:val="00017786"/>
    <w:rsid w:val="00023448"/>
    <w:rsid w:val="00023A8F"/>
    <w:rsid w:val="00024A89"/>
    <w:rsid w:val="000270F1"/>
    <w:rsid w:val="00030093"/>
    <w:rsid w:val="00040079"/>
    <w:rsid w:val="00040200"/>
    <w:rsid w:val="0004320A"/>
    <w:rsid w:val="000433B1"/>
    <w:rsid w:val="00043A66"/>
    <w:rsid w:val="0005709F"/>
    <w:rsid w:val="00057E8A"/>
    <w:rsid w:val="00061A20"/>
    <w:rsid w:val="0006231B"/>
    <w:rsid w:val="00062785"/>
    <w:rsid w:val="000633A0"/>
    <w:rsid w:val="000640A2"/>
    <w:rsid w:val="00064B29"/>
    <w:rsid w:val="000651F3"/>
    <w:rsid w:val="000655BA"/>
    <w:rsid w:val="0006598B"/>
    <w:rsid w:val="00066EBA"/>
    <w:rsid w:val="00071450"/>
    <w:rsid w:val="00071A17"/>
    <w:rsid w:val="00074158"/>
    <w:rsid w:val="00075467"/>
    <w:rsid w:val="00075B02"/>
    <w:rsid w:val="00083A81"/>
    <w:rsid w:val="000867C8"/>
    <w:rsid w:val="000900D6"/>
    <w:rsid w:val="00091675"/>
    <w:rsid w:val="00092C37"/>
    <w:rsid w:val="00094DC2"/>
    <w:rsid w:val="0009726D"/>
    <w:rsid w:val="000A1897"/>
    <w:rsid w:val="000A1F13"/>
    <w:rsid w:val="000A4973"/>
    <w:rsid w:val="000A6362"/>
    <w:rsid w:val="000B0615"/>
    <w:rsid w:val="000B10BC"/>
    <w:rsid w:val="000B1B0F"/>
    <w:rsid w:val="000B22A3"/>
    <w:rsid w:val="000B3D3D"/>
    <w:rsid w:val="000B3E00"/>
    <w:rsid w:val="000B4054"/>
    <w:rsid w:val="000B4AA9"/>
    <w:rsid w:val="000B5993"/>
    <w:rsid w:val="000B5D11"/>
    <w:rsid w:val="000B5E9A"/>
    <w:rsid w:val="000B6770"/>
    <w:rsid w:val="000C0175"/>
    <w:rsid w:val="000C296E"/>
    <w:rsid w:val="000C5782"/>
    <w:rsid w:val="000C76BE"/>
    <w:rsid w:val="000D1B22"/>
    <w:rsid w:val="000D4ADC"/>
    <w:rsid w:val="000D6CCE"/>
    <w:rsid w:val="000D78E2"/>
    <w:rsid w:val="000E0DA8"/>
    <w:rsid w:val="000E2A10"/>
    <w:rsid w:val="000E2C8D"/>
    <w:rsid w:val="000E4655"/>
    <w:rsid w:val="000E57AB"/>
    <w:rsid w:val="000E66B1"/>
    <w:rsid w:val="000E693E"/>
    <w:rsid w:val="000E7182"/>
    <w:rsid w:val="000F0160"/>
    <w:rsid w:val="000F2066"/>
    <w:rsid w:val="000F2DB5"/>
    <w:rsid w:val="000F3DA4"/>
    <w:rsid w:val="00100311"/>
    <w:rsid w:val="00102BAB"/>
    <w:rsid w:val="001044DE"/>
    <w:rsid w:val="00105206"/>
    <w:rsid w:val="00107211"/>
    <w:rsid w:val="00116D54"/>
    <w:rsid w:val="001174AA"/>
    <w:rsid w:val="00117D28"/>
    <w:rsid w:val="00120A2D"/>
    <w:rsid w:val="00122A58"/>
    <w:rsid w:val="00122D44"/>
    <w:rsid w:val="001249FA"/>
    <w:rsid w:val="001253BC"/>
    <w:rsid w:val="0012607B"/>
    <w:rsid w:val="0012740D"/>
    <w:rsid w:val="00127E39"/>
    <w:rsid w:val="00131CEE"/>
    <w:rsid w:val="00135B35"/>
    <w:rsid w:val="00135CC0"/>
    <w:rsid w:val="0013661B"/>
    <w:rsid w:val="001366A5"/>
    <w:rsid w:val="001368CD"/>
    <w:rsid w:val="0014035C"/>
    <w:rsid w:val="001506A2"/>
    <w:rsid w:val="001550C5"/>
    <w:rsid w:val="001566F7"/>
    <w:rsid w:val="0015720D"/>
    <w:rsid w:val="00160190"/>
    <w:rsid w:val="00164E27"/>
    <w:rsid w:val="00166176"/>
    <w:rsid w:val="001665B7"/>
    <w:rsid w:val="00166EB3"/>
    <w:rsid w:val="00167840"/>
    <w:rsid w:val="0017284A"/>
    <w:rsid w:val="0017571D"/>
    <w:rsid w:val="00180E3A"/>
    <w:rsid w:val="00180F9A"/>
    <w:rsid w:val="00180FD4"/>
    <w:rsid w:val="0018180A"/>
    <w:rsid w:val="00181E6C"/>
    <w:rsid w:val="001863B9"/>
    <w:rsid w:val="00186817"/>
    <w:rsid w:val="0019490C"/>
    <w:rsid w:val="001957A5"/>
    <w:rsid w:val="00196023"/>
    <w:rsid w:val="0019A909"/>
    <w:rsid w:val="001A303D"/>
    <w:rsid w:val="001A78EF"/>
    <w:rsid w:val="001A7DAD"/>
    <w:rsid w:val="001B093A"/>
    <w:rsid w:val="001B4565"/>
    <w:rsid w:val="001B5C93"/>
    <w:rsid w:val="001B6C1D"/>
    <w:rsid w:val="001C2E11"/>
    <w:rsid w:val="001C3C98"/>
    <w:rsid w:val="001C53EA"/>
    <w:rsid w:val="001C768A"/>
    <w:rsid w:val="001D200F"/>
    <w:rsid w:val="001E08C4"/>
    <w:rsid w:val="001E1272"/>
    <w:rsid w:val="001E2A55"/>
    <w:rsid w:val="001E5D5A"/>
    <w:rsid w:val="001E7D55"/>
    <w:rsid w:val="001F005E"/>
    <w:rsid w:val="001F16BA"/>
    <w:rsid w:val="001F19DE"/>
    <w:rsid w:val="001F227E"/>
    <w:rsid w:val="001F22DD"/>
    <w:rsid w:val="001F4946"/>
    <w:rsid w:val="001F5D90"/>
    <w:rsid w:val="001F6035"/>
    <w:rsid w:val="0020313D"/>
    <w:rsid w:val="002055A1"/>
    <w:rsid w:val="00205C14"/>
    <w:rsid w:val="00206DAD"/>
    <w:rsid w:val="00206DC0"/>
    <w:rsid w:val="0021118C"/>
    <w:rsid w:val="00211931"/>
    <w:rsid w:val="00211D16"/>
    <w:rsid w:val="002147EA"/>
    <w:rsid w:val="00215878"/>
    <w:rsid w:val="002174A5"/>
    <w:rsid w:val="0022047B"/>
    <w:rsid w:val="00223622"/>
    <w:rsid w:val="002300EB"/>
    <w:rsid w:val="00231261"/>
    <w:rsid w:val="002337D9"/>
    <w:rsid w:val="0023645B"/>
    <w:rsid w:val="00236BA8"/>
    <w:rsid w:val="00237E10"/>
    <w:rsid w:val="00240EA2"/>
    <w:rsid w:val="00252AD5"/>
    <w:rsid w:val="0025416B"/>
    <w:rsid w:val="0025617A"/>
    <w:rsid w:val="00256881"/>
    <w:rsid w:val="002620EB"/>
    <w:rsid w:val="00262ACF"/>
    <w:rsid w:val="00265EED"/>
    <w:rsid w:val="00266A98"/>
    <w:rsid w:val="00266C54"/>
    <w:rsid w:val="002675B8"/>
    <w:rsid w:val="0027127D"/>
    <w:rsid w:val="00273AA6"/>
    <w:rsid w:val="00275018"/>
    <w:rsid w:val="00275EC1"/>
    <w:rsid w:val="00277442"/>
    <w:rsid w:val="00277E44"/>
    <w:rsid w:val="00280578"/>
    <w:rsid w:val="002817A3"/>
    <w:rsid w:val="00283B86"/>
    <w:rsid w:val="00284300"/>
    <w:rsid w:val="0028501D"/>
    <w:rsid w:val="00285C4D"/>
    <w:rsid w:val="0028768A"/>
    <w:rsid w:val="00290056"/>
    <w:rsid w:val="002903ED"/>
    <w:rsid w:val="0029383E"/>
    <w:rsid w:val="00294EFE"/>
    <w:rsid w:val="00297CE1"/>
    <w:rsid w:val="002A4638"/>
    <w:rsid w:val="002A4751"/>
    <w:rsid w:val="002A4909"/>
    <w:rsid w:val="002A4AA5"/>
    <w:rsid w:val="002A5C97"/>
    <w:rsid w:val="002A5DD9"/>
    <w:rsid w:val="002A6300"/>
    <w:rsid w:val="002B1CAA"/>
    <w:rsid w:val="002B2610"/>
    <w:rsid w:val="002B2807"/>
    <w:rsid w:val="002B2E91"/>
    <w:rsid w:val="002C2585"/>
    <w:rsid w:val="002C2DA2"/>
    <w:rsid w:val="002C62B8"/>
    <w:rsid w:val="002C7C54"/>
    <w:rsid w:val="002D252F"/>
    <w:rsid w:val="002D493E"/>
    <w:rsid w:val="002E2317"/>
    <w:rsid w:val="002E553F"/>
    <w:rsid w:val="002E66F5"/>
    <w:rsid w:val="002F07F6"/>
    <w:rsid w:val="002F216F"/>
    <w:rsid w:val="002F4F84"/>
    <w:rsid w:val="002F5EE7"/>
    <w:rsid w:val="002F6323"/>
    <w:rsid w:val="002F6E78"/>
    <w:rsid w:val="0031548D"/>
    <w:rsid w:val="00316397"/>
    <w:rsid w:val="00322297"/>
    <w:rsid w:val="00324A78"/>
    <w:rsid w:val="003322AF"/>
    <w:rsid w:val="00334FC1"/>
    <w:rsid w:val="0033630D"/>
    <w:rsid w:val="003371B5"/>
    <w:rsid w:val="00337EB1"/>
    <w:rsid w:val="0034610E"/>
    <w:rsid w:val="003471DA"/>
    <w:rsid w:val="00352922"/>
    <w:rsid w:val="00352F46"/>
    <w:rsid w:val="0035557D"/>
    <w:rsid w:val="00360A85"/>
    <w:rsid w:val="00363C45"/>
    <w:rsid w:val="003643E4"/>
    <w:rsid w:val="00365DAE"/>
    <w:rsid w:val="00365FB8"/>
    <w:rsid w:val="003664F8"/>
    <w:rsid w:val="00370380"/>
    <w:rsid w:val="00370AB9"/>
    <w:rsid w:val="003721B1"/>
    <w:rsid w:val="00372488"/>
    <w:rsid w:val="00376145"/>
    <w:rsid w:val="00381804"/>
    <w:rsid w:val="0038234E"/>
    <w:rsid w:val="00383493"/>
    <w:rsid w:val="00384BAA"/>
    <w:rsid w:val="0039116A"/>
    <w:rsid w:val="00391943"/>
    <w:rsid w:val="00392541"/>
    <w:rsid w:val="00393253"/>
    <w:rsid w:val="003939E3"/>
    <w:rsid w:val="00393AF7"/>
    <w:rsid w:val="00395A8B"/>
    <w:rsid w:val="00397B5F"/>
    <w:rsid w:val="003A2881"/>
    <w:rsid w:val="003B07D2"/>
    <w:rsid w:val="003B4348"/>
    <w:rsid w:val="003D01C6"/>
    <w:rsid w:val="003D070A"/>
    <w:rsid w:val="003D4A7A"/>
    <w:rsid w:val="003D526A"/>
    <w:rsid w:val="003E1131"/>
    <w:rsid w:val="003E29D8"/>
    <w:rsid w:val="003E29E5"/>
    <w:rsid w:val="003E40AC"/>
    <w:rsid w:val="003E524A"/>
    <w:rsid w:val="003E7757"/>
    <w:rsid w:val="003F1160"/>
    <w:rsid w:val="003F44CE"/>
    <w:rsid w:val="003F4E0A"/>
    <w:rsid w:val="003F5C53"/>
    <w:rsid w:val="003F5CE6"/>
    <w:rsid w:val="004010D6"/>
    <w:rsid w:val="0040156F"/>
    <w:rsid w:val="004019E0"/>
    <w:rsid w:val="00401F7B"/>
    <w:rsid w:val="00402055"/>
    <w:rsid w:val="0040779F"/>
    <w:rsid w:val="00411BDF"/>
    <w:rsid w:val="00417500"/>
    <w:rsid w:val="00421D42"/>
    <w:rsid w:val="00421ECB"/>
    <w:rsid w:val="00422718"/>
    <w:rsid w:val="004242E9"/>
    <w:rsid w:val="004276D9"/>
    <w:rsid w:val="00427D3B"/>
    <w:rsid w:val="004307FD"/>
    <w:rsid w:val="00430D2A"/>
    <w:rsid w:val="00431369"/>
    <w:rsid w:val="00432983"/>
    <w:rsid w:val="00434589"/>
    <w:rsid w:val="00442114"/>
    <w:rsid w:val="00442F85"/>
    <w:rsid w:val="004444E8"/>
    <w:rsid w:val="004473A4"/>
    <w:rsid w:val="004508BA"/>
    <w:rsid w:val="00450F74"/>
    <w:rsid w:val="0045327A"/>
    <w:rsid w:val="0045336F"/>
    <w:rsid w:val="00453F16"/>
    <w:rsid w:val="0046158E"/>
    <w:rsid w:val="0046400A"/>
    <w:rsid w:val="00464A3A"/>
    <w:rsid w:val="00466504"/>
    <w:rsid w:val="00466D6C"/>
    <w:rsid w:val="00471B12"/>
    <w:rsid w:val="00472022"/>
    <w:rsid w:val="0047267C"/>
    <w:rsid w:val="00472DE5"/>
    <w:rsid w:val="004751CC"/>
    <w:rsid w:val="0047520F"/>
    <w:rsid w:val="00475C22"/>
    <w:rsid w:val="0048145F"/>
    <w:rsid w:val="00482E65"/>
    <w:rsid w:val="00483FFC"/>
    <w:rsid w:val="0048644C"/>
    <w:rsid w:val="004900EF"/>
    <w:rsid w:val="00491953"/>
    <w:rsid w:val="00491CAB"/>
    <w:rsid w:val="00491DEF"/>
    <w:rsid w:val="00494CBD"/>
    <w:rsid w:val="004A38EE"/>
    <w:rsid w:val="004B2451"/>
    <w:rsid w:val="004B3425"/>
    <w:rsid w:val="004B7268"/>
    <w:rsid w:val="004C1189"/>
    <w:rsid w:val="004C1DBF"/>
    <w:rsid w:val="004C2C38"/>
    <w:rsid w:val="004C3088"/>
    <w:rsid w:val="004C5828"/>
    <w:rsid w:val="004C69FE"/>
    <w:rsid w:val="004C6FCC"/>
    <w:rsid w:val="004D1247"/>
    <w:rsid w:val="004D1FEE"/>
    <w:rsid w:val="004D340A"/>
    <w:rsid w:val="004D52F1"/>
    <w:rsid w:val="004D593F"/>
    <w:rsid w:val="004D5D73"/>
    <w:rsid w:val="004D6B3C"/>
    <w:rsid w:val="004E1B04"/>
    <w:rsid w:val="004E5ADB"/>
    <w:rsid w:val="004F0014"/>
    <w:rsid w:val="004F0391"/>
    <w:rsid w:val="004F2595"/>
    <w:rsid w:val="004F4C24"/>
    <w:rsid w:val="005017F3"/>
    <w:rsid w:val="00503756"/>
    <w:rsid w:val="00504760"/>
    <w:rsid w:val="005061DE"/>
    <w:rsid w:val="00507D32"/>
    <w:rsid w:val="005113F9"/>
    <w:rsid w:val="005125E3"/>
    <w:rsid w:val="005133CE"/>
    <w:rsid w:val="005136C7"/>
    <w:rsid w:val="00514827"/>
    <w:rsid w:val="00516136"/>
    <w:rsid w:val="0051642D"/>
    <w:rsid w:val="0052100B"/>
    <w:rsid w:val="00521955"/>
    <w:rsid w:val="00522F6A"/>
    <w:rsid w:val="00525655"/>
    <w:rsid w:val="00527F05"/>
    <w:rsid w:val="005319A5"/>
    <w:rsid w:val="00532AF4"/>
    <w:rsid w:val="00533834"/>
    <w:rsid w:val="00533C82"/>
    <w:rsid w:val="00533E31"/>
    <w:rsid w:val="005370F4"/>
    <w:rsid w:val="00543370"/>
    <w:rsid w:val="00546877"/>
    <w:rsid w:val="00550920"/>
    <w:rsid w:val="005532F6"/>
    <w:rsid w:val="00556454"/>
    <w:rsid w:val="005630F5"/>
    <w:rsid w:val="005658DD"/>
    <w:rsid w:val="00571B68"/>
    <w:rsid w:val="00571F9B"/>
    <w:rsid w:val="00574762"/>
    <w:rsid w:val="00575F7C"/>
    <w:rsid w:val="00576CAB"/>
    <w:rsid w:val="00577334"/>
    <w:rsid w:val="00577D2C"/>
    <w:rsid w:val="005806F8"/>
    <w:rsid w:val="00582307"/>
    <w:rsid w:val="00586D7E"/>
    <w:rsid w:val="00587EF8"/>
    <w:rsid w:val="005929ED"/>
    <w:rsid w:val="0059561B"/>
    <w:rsid w:val="00596963"/>
    <w:rsid w:val="00597372"/>
    <w:rsid w:val="005A1578"/>
    <w:rsid w:val="005A5595"/>
    <w:rsid w:val="005A7AEC"/>
    <w:rsid w:val="005B1DE2"/>
    <w:rsid w:val="005B33FE"/>
    <w:rsid w:val="005B3A91"/>
    <w:rsid w:val="005B3D77"/>
    <w:rsid w:val="005B54A7"/>
    <w:rsid w:val="005B60EF"/>
    <w:rsid w:val="005B64DE"/>
    <w:rsid w:val="005B7DE4"/>
    <w:rsid w:val="005C2CE6"/>
    <w:rsid w:val="005C672D"/>
    <w:rsid w:val="005C6F8C"/>
    <w:rsid w:val="005C7500"/>
    <w:rsid w:val="005D0FF8"/>
    <w:rsid w:val="005D22A8"/>
    <w:rsid w:val="005D3345"/>
    <w:rsid w:val="005D34F8"/>
    <w:rsid w:val="005D351C"/>
    <w:rsid w:val="005D3D1A"/>
    <w:rsid w:val="005D5681"/>
    <w:rsid w:val="005D6BA9"/>
    <w:rsid w:val="005D6E50"/>
    <w:rsid w:val="005E1A02"/>
    <w:rsid w:val="005E64D2"/>
    <w:rsid w:val="005E676D"/>
    <w:rsid w:val="005E68CA"/>
    <w:rsid w:val="005E6A3F"/>
    <w:rsid w:val="005F0F66"/>
    <w:rsid w:val="005F215C"/>
    <w:rsid w:val="005F2302"/>
    <w:rsid w:val="005F7EF0"/>
    <w:rsid w:val="00601666"/>
    <w:rsid w:val="00603D33"/>
    <w:rsid w:val="006044D9"/>
    <w:rsid w:val="00610E25"/>
    <w:rsid w:val="0061288B"/>
    <w:rsid w:val="00612AD3"/>
    <w:rsid w:val="00614324"/>
    <w:rsid w:val="006166B1"/>
    <w:rsid w:val="0061688F"/>
    <w:rsid w:val="00616C48"/>
    <w:rsid w:val="006178C2"/>
    <w:rsid w:val="00627FF3"/>
    <w:rsid w:val="006310F8"/>
    <w:rsid w:val="00636437"/>
    <w:rsid w:val="00641A0A"/>
    <w:rsid w:val="00642EE1"/>
    <w:rsid w:val="006448D0"/>
    <w:rsid w:val="006456CD"/>
    <w:rsid w:val="006458E1"/>
    <w:rsid w:val="00646447"/>
    <w:rsid w:val="006478D0"/>
    <w:rsid w:val="00647EC3"/>
    <w:rsid w:val="0065231B"/>
    <w:rsid w:val="00661016"/>
    <w:rsid w:val="00661844"/>
    <w:rsid w:val="00661933"/>
    <w:rsid w:val="00664AE9"/>
    <w:rsid w:val="006654F1"/>
    <w:rsid w:val="006663E5"/>
    <w:rsid w:val="00666458"/>
    <w:rsid w:val="006669C0"/>
    <w:rsid w:val="00666C50"/>
    <w:rsid w:val="0067400D"/>
    <w:rsid w:val="00674D55"/>
    <w:rsid w:val="00682EC1"/>
    <w:rsid w:val="00683964"/>
    <w:rsid w:val="006840E8"/>
    <w:rsid w:val="00684DE2"/>
    <w:rsid w:val="00685084"/>
    <w:rsid w:val="00685A65"/>
    <w:rsid w:val="00685ACC"/>
    <w:rsid w:val="0069349F"/>
    <w:rsid w:val="006955BC"/>
    <w:rsid w:val="00696F1E"/>
    <w:rsid w:val="00697E32"/>
    <w:rsid w:val="006A1D31"/>
    <w:rsid w:val="006B0B96"/>
    <w:rsid w:val="006B0D3E"/>
    <w:rsid w:val="006B1220"/>
    <w:rsid w:val="006B75DE"/>
    <w:rsid w:val="006C04E6"/>
    <w:rsid w:val="006C6A5F"/>
    <w:rsid w:val="006D5B57"/>
    <w:rsid w:val="006D5C0A"/>
    <w:rsid w:val="006D5FF2"/>
    <w:rsid w:val="006D65BD"/>
    <w:rsid w:val="006D66F7"/>
    <w:rsid w:val="006E14CE"/>
    <w:rsid w:val="006E2F97"/>
    <w:rsid w:val="006E39AB"/>
    <w:rsid w:val="006E435A"/>
    <w:rsid w:val="006E50B0"/>
    <w:rsid w:val="006E6E9E"/>
    <w:rsid w:val="006F0DA6"/>
    <w:rsid w:val="006F1B94"/>
    <w:rsid w:val="006F2065"/>
    <w:rsid w:val="006F49CD"/>
    <w:rsid w:val="006F52C6"/>
    <w:rsid w:val="006F5F9E"/>
    <w:rsid w:val="006F671F"/>
    <w:rsid w:val="006F725A"/>
    <w:rsid w:val="006F73A9"/>
    <w:rsid w:val="007072E8"/>
    <w:rsid w:val="0071143E"/>
    <w:rsid w:val="00716BEE"/>
    <w:rsid w:val="0072159F"/>
    <w:rsid w:val="007233E5"/>
    <w:rsid w:val="00723A73"/>
    <w:rsid w:val="00734BBC"/>
    <w:rsid w:val="00736D40"/>
    <w:rsid w:val="00742169"/>
    <w:rsid w:val="0074260F"/>
    <w:rsid w:val="007447B0"/>
    <w:rsid w:val="00744EC1"/>
    <w:rsid w:val="00745D46"/>
    <w:rsid w:val="007502DA"/>
    <w:rsid w:val="00751211"/>
    <w:rsid w:val="007519F1"/>
    <w:rsid w:val="00752A2D"/>
    <w:rsid w:val="0076191F"/>
    <w:rsid w:val="00764186"/>
    <w:rsid w:val="00764E4C"/>
    <w:rsid w:val="00766A37"/>
    <w:rsid w:val="007678C2"/>
    <w:rsid w:val="00767CDA"/>
    <w:rsid w:val="0077036A"/>
    <w:rsid w:val="0077199D"/>
    <w:rsid w:val="0077316B"/>
    <w:rsid w:val="007741E6"/>
    <w:rsid w:val="007746FE"/>
    <w:rsid w:val="00777114"/>
    <w:rsid w:val="0078076F"/>
    <w:rsid w:val="007808ED"/>
    <w:rsid w:val="00780EF0"/>
    <w:rsid w:val="00781570"/>
    <w:rsid w:val="00783339"/>
    <w:rsid w:val="00783F1F"/>
    <w:rsid w:val="00785472"/>
    <w:rsid w:val="0079037B"/>
    <w:rsid w:val="007964DF"/>
    <w:rsid w:val="007A3634"/>
    <w:rsid w:val="007B07CD"/>
    <w:rsid w:val="007B0B4C"/>
    <w:rsid w:val="007B52F0"/>
    <w:rsid w:val="007B694E"/>
    <w:rsid w:val="007B76BA"/>
    <w:rsid w:val="007C005A"/>
    <w:rsid w:val="007C0706"/>
    <w:rsid w:val="007C1293"/>
    <w:rsid w:val="007C1333"/>
    <w:rsid w:val="007D03E2"/>
    <w:rsid w:val="007D0FC0"/>
    <w:rsid w:val="007D64F5"/>
    <w:rsid w:val="007D680F"/>
    <w:rsid w:val="007D7D92"/>
    <w:rsid w:val="007E07A5"/>
    <w:rsid w:val="007E0E7D"/>
    <w:rsid w:val="007E1249"/>
    <w:rsid w:val="007E1D59"/>
    <w:rsid w:val="007E4014"/>
    <w:rsid w:val="007E42AD"/>
    <w:rsid w:val="007E6B6A"/>
    <w:rsid w:val="007E74B2"/>
    <w:rsid w:val="007F14A5"/>
    <w:rsid w:val="007F2950"/>
    <w:rsid w:val="007F4B27"/>
    <w:rsid w:val="00801520"/>
    <w:rsid w:val="00803A90"/>
    <w:rsid w:val="008058FA"/>
    <w:rsid w:val="00810CA2"/>
    <w:rsid w:val="0081323B"/>
    <w:rsid w:val="00813664"/>
    <w:rsid w:val="00815372"/>
    <w:rsid w:val="008163F3"/>
    <w:rsid w:val="00830203"/>
    <w:rsid w:val="00832408"/>
    <w:rsid w:val="00835EBE"/>
    <w:rsid w:val="00837A0F"/>
    <w:rsid w:val="00842BC3"/>
    <w:rsid w:val="00843C71"/>
    <w:rsid w:val="00846B19"/>
    <w:rsid w:val="008529F1"/>
    <w:rsid w:val="00860ED6"/>
    <w:rsid w:val="0086416B"/>
    <w:rsid w:val="00870766"/>
    <w:rsid w:val="00871EB2"/>
    <w:rsid w:val="00873289"/>
    <w:rsid w:val="00873843"/>
    <w:rsid w:val="00874080"/>
    <w:rsid w:val="00876036"/>
    <w:rsid w:val="00876058"/>
    <w:rsid w:val="00877FBE"/>
    <w:rsid w:val="00880358"/>
    <w:rsid w:val="00880617"/>
    <w:rsid w:val="00881927"/>
    <w:rsid w:val="008819B3"/>
    <w:rsid w:val="00884221"/>
    <w:rsid w:val="0089410C"/>
    <w:rsid w:val="00895F13"/>
    <w:rsid w:val="0089609F"/>
    <w:rsid w:val="008A1EE6"/>
    <w:rsid w:val="008A77FF"/>
    <w:rsid w:val="008B0679"/>
    <w:rsid w:val="008B1C98"/>
    <w:rsid w:val="008B2915"/>
    <w:rsid w:val="008B6AE8"/>
    <w:rsid w:val="008B6FE1"/>
    <w:rsid w:val="008B766B"/>
    <w:rsid w:val="008B77D2"/>
    <w:rsid w:val="008C3A83"/>
    <w:rsid w:val="008C3F12"/>
    <w:rsid w:val="008C5958"/>
    <w:rsid w:val="008C7066"/>
    <w:rsid w:val="008C7C83"/>
    <w:rsid w:val="008D3101"/>
    <w:rsid w:val="008D714C"/>
    <w:rsid w:val="008E0900"/>
    <w:rsid w:val="008E0BCA"/>
    <w:rsid w:val="008E4233"/>
    <w:rsid w:val="008E74E0"/>
    <w:rsid w:val="008F28EA"/>
    <w:rsid w:val="008F408A"/>
    <w:rsid w:val="008F5C79"/>
    <w:rsid w:val="00900137"/>
    <w:rsid w:val="00901134"/>
    <w:rsid w:val="0090146D"/>
    <w:rsid w:val="00901D8D"/>
    <w:rsid w:val="00902CA7"/>
    <w:rsid w:val="00905D5A"/>
    <w:rsid w:val="0090620E"/>
    <w:rsid w:val="00906339"/>
    <w:rsid w:val="00906574"/>
    <w:rsid w:val="00911666"/>
    <w:rsid w:val="0091177D"/>
    <w:rsid w:val="0091355C"/>
    <w:rsid w:val="00914A03"/>
    <w:rsid w:val="00914B08"/>
    <w:rsid w:val="0091696E"/>
    <w:rsid w:val="00916A68"/>
    <w:rsid w:val="00921FC1"/>
    <w:rsid w:val="00922FCA"/>
    <w:rsid w:val="00925F7C"/>
    <w:rsid w:val="009261D5"/>
    <w:rsid w:val="00926F6E"/>
    <w:rsid w:val="009307FD"/>
    <w:rsid w:val="009316AD"/>
    <w:rsid w:val="00934456"/>
    <w:rsid w:val="0094004B"/>
    <w:rsid w:val="00941A1B"/>
    <w:rsid w:val="009439BD"/>
    <w:rsid w:val="00944F7D"/>
    <w:rsid w:val="00945F68"/>
    <w:rsid w:val="009500A3"/>
    <w:rsid w:val="00952681"/>
    <w:rsid w:val="00957117"/>
    <w:rsid w:val="00960F65"/>
    <w:rsid w:val="00965026"/>
    <w:rsid w:val="00967828"/>
    <w:rsid w:val="00967A04"/>
    <w:rsid w:val="0097197E"/>
    <w:rsid w:val="009737D4"/>
    <w:rsid w:val="00973C4B"/>
    <w:rsid w:val="009771B5"/>
    <w:rsid w:val="00977259"/>
    <w:rsid w:val="00983563"/>
    <w:rsid w:val="00985CAC"/>
    <w:rsid w:val="00986CD3"/>
    <w:rsid w:val="009907C2"/>
    <w:rsid w:val="00991EA8"/>
    <w:rsid w:val="009A03BA"/>
    <w:rsid w:val="009A05CB"/>
    <w:rsid w:val="009A1958"/>
    <w:rsid w:val="009A37AE"/>
    <w:rsid w:val="009A6490"/>
    <w:rsid w:val="009B0ADC"/>
    <w:rsid w:val="009B0C10"/>
    <w:rsid w:val="009B1024"/>
    <w:rsid w:val="009B1F5F"/>
    <w:rsid w:val="009B37AF"/>
    <w:rsid w:val="009B3C7F"/>
    <w:rsid w:val="009B4627"/>
    <w:rsid w:val="009B4ADA"/>
    <w:rsid w:val="009B533F"/>
    <w:rsid w:val="009C3033"/>
    <w:rsid w:val="009C5058"/>
    <w:rsid w:val="009C5C4F"/>
    <w:rsid w:val="009C7E6C"/>
    <w:rsid w:val="009D1AB0"/>
    <w:rsid w:val="009D2589"/>
    <w:rsid w:val="009D4802"/>
    <w:rsid w:val="009D5339"/>
    <w:rsid w:val="009D5501"/>
    <w:rsid w:val="009E026B"/>
    <w:rsid w:val="009E0AF0"/>
    <w:rsid w:val="009E6878"/>
    <w:rsid w:val="009E761F"/>
    <w:rsid w:val="009E7B46"/>
    <w:rsid w:val="009F02F3"/>
    <w:rsid w:val="009F333C"/>
    <w:rsid w:val="009F7F89"/>
    <w:rsid w:val="00A03BF3"/>
    <w:rsid w:val="00A03F3F"/>
    <w:rsid w:val="00A11BEB"/>
    <w:rsid w:val="00A13716"/>
    <w:rsid w:val="00A156AF"/>
    <w:rsid w:val="00A177C6"/>
    <w:rsid w:val="00A2039E"/>
    <w:rsid w:val="00A21B64"/>
    <w:rsid w:val="00A226DE"/>
    <w:rsid w:val="00A32667"/>
    <w:rsid w:val="00A32D3E"/>
    <w:rsid w:val="00A37C91"/>
    <w:rsid w:val="00A37DD2"/>
    <w:rsid w:val="00A41143"/>
    <w:rsid w:val="00A42A57"/>
    <w:rsid w:val="00A43363"/>
    <w:rsid w:val="00A43E22"/>
    <w:rsid w:val="00A43ED0"/>
    <w:rsid w:val="00A44DC9"/>
    <w:rsid w:val="00A4529F"/>
    <w:rsid w:val="00A457AF"/>
    <w:rsid w:val="00A468DB"/>
    <w:rsid w:val="00A520D8"/>
    <w:rsid w:val="00A52F4D"/>
    <w:rsid w:val="00A53297"/>
    <w:rsid w:val="00A55B64"/>
    <w:rsid w:val="00A56603"/>
    <w:rsid w:val="00A57318"/>
    <w:rsid w:val="00A5792A"/>
    <w:rsid w:val="00A622CC"/>
    <w:rsid w:val="00A64B1B"/>
    <w:rsid w:val="00A65838"/>
    <w:rsid w:val="00A65D1C"/>
    <w:rsid w:val="00A66CD8"/>
    <w:rsid w:val="00A66D42"/>
    <w:rsid w:val="00A70D39"/>
    <w:rsid w:val="00A71A47"/>
    <w:rsid w:val="00A72E33"/>
    <w:rsid w:val="00A73A5E"/>
    <w:rsid w:val="00A7459B"/>
    <w:rsid w:val="00A8294B"/>
    <w:rsid w:val="00A84FA7"/>
    <w:rsid w:val="00A871ED"/>
    <w:rsid w:val="00A91F42"/>
    <w:rsid w:val="00A928F0"/>
    <w:rsid w:val="00A94251"/>
    <w:rsid w:val="00A95C82"/>
    <w:rsid w:val="00AA7DE0"/>
    <w:rsid w:val="00AB0D7E"/>
    <w:rsid w:val="00AB0FB5"/>
    <w:rsid w:val="00AB297B"/>
    <w:rsid w:val="00AB3CA1"/>
    <w:rsid w:val="00AB4015"/>
    <w:rsid w:val="00AB7843"/>
    <w:rsid w:val="00AC1CE2"/>
    <w:rsid w:val="00AC2B34"/>
    <w:rsid w:val="00AC75D2"/>
    <w:rsid w:val="00AC774F"/>
    <w:rsid w:val="00AC7AAE"/>
    <w:rsid w:val="00AD1B36"/>
    <w:rsid w:val="00AD5654"/>
    <w:rsid w:val="00AD6119"/>
    <w:rsid w:val="00AD726E"/>
    <w:rsid w:val="00AD7C5F"/>
    <w:rsid w:val="00AE02FA"/>
    <w:rsid w:val="00AE0631"/>
    <w:rsid w:val="00AE0886"/>
    <w:rsid w:val="00AE153A"/>
    <w:rsid w:val="00AE2774"/>
    <w:rsid w:val="00AE37CE"/>
    <w:rsid w:val="00AE3EE8"/>
    <w:rsid w:val="00AE44BA"/>
    <w:rsid w:val="00AE5C2F"/>
    <w:rsid w:val="00AE6758"/>
    <w:rsid w:val="00AF0606"/>
    <w:rsid w:val="00AF0EE9"/>
    <w:rsid w:val="00AF379C"/>
    <w:rsid w:val="00AF5700"/>
    <w:rsid w:val="00B02059"/>
    <w:rsid w:val="00B02CC5"/>
    <w:rsid w:val="00B038FE"/>
    <w:rsid w:val="00B042C0"/>
    <w:rsid w:val="00B04E76"/>
    <w:rsid w:val="00B054B1"/>
    <w:rsid w:val="00B063D8"/>
    <w:rsid w:val="00B06A9A"/>
    <w:rsid w:val="00B116E5"/>
    <w:rsid w:val="00B11C04"/>
    <w:rsid w:val="00B12909"/>
    <w:rsid w:val="00B13DBA"/>
    <w:rsid w:val="00B2154A"/>
    <w:rsid w:val="00B2261E"/>
    <w:rsid w:val="00B25C97"/>
    <w:rsid w:val="00B3020B"/>
    <w:rsid w:val="00B320DA"/>
    <w:rsid w:val="00B349FC"/>
    <w:rsid w:val="00B3578D"/>
    <w:rsid w:val="00B366B4"/>
    <w:rsid w:val="00B37B43"/>
    <w:rsid w:val="00B37DF6"/>
    <w:rsid w:val="00B4045A"/>
    <w:rsid w:val="00B40996"/>
    <w:rsid w:val="00B40B6D"/>
    <w:rsid w:val="00B443CE"/>
    <w:rsid w:val="00B456F9"/>
    <w:rsid w:val="00B47FB8"/>
    <w:rsid w:val="00B539AA"/>
    <w:rsid w:val="00B55C83"/>
    <w:rsid w:val="00B57192"/>
    <w:rsid w:val="00B57346"/>
    <w:rsid w:val="00B57973"/>
    <w:rsid w:val="00B62816"/>
    <w:rsid w:val="00B62BD3"/>
    <w:rsid w:val="00B63AA6"/>
    <w:rsid w:val="00B642D9"/>
    <w:rsid w:val="00B66FF7"/>
    <w:rsid w:val="00B7242C"/>
    <w:rsid w:val="00B7543B"/>
    <w:rsid w:val="00B76590"/>
    <w:rsid w:val="00B767C3"/>
    <w:rsid w:val="00B7691A"/>
    <w:rsid w:val="00B775A5"/>
    <w:rsid w:val="00B80513"/>
    <w:rsid w:val="00B811AF"/>
    <w:rsid w:val="00B847EE"/>
    <w:rsid w:val="00B858A0"/>
    <w:rsid w:val="00B93BE1"/>
    <w:rsid w:val="00B96B72"/>
    <w:rsid w:val="00B9732F"/>
    <w:rsid w:val="00BA2719"/>
    <w:rsid w:val="00BA2C15"/>
    <w:rsid w:val="00BA351E"/>
    <w:rsid w:val="00BA6174"/>
    <w:rsid w:val="00BA708D"/>
    <w:rsid w:val="00BA74F3"/>
    <w:rsid w:val="00BB0460"/>
    <w:rsid w:val="00BB3980"/>
    <w:rsid w:val="00BB3A69"/>
    <w:rsid w:val="00BB5840"/>
    <w:rsid w:val="00BB5B29"/>
    <w:rsid w:val="00BB7632"/>
    <w:rsid w:val="00BC0D1D"/>
    <w:rsid w:val="00BC0FCA"/>
    <w:rsid w:val="00BC1381"/>
    <w:rsid w:val="00BC3DA6"/>
    <w:rsid w:val="00BD1F80"/>
    <w:rsid w:val="00BD2F29"/>
    <w:rsid w:val="00BD641F"/>
    <w:rsid w:val="00BE1A5F"/>
    <w:rsid w:val="00BE37D8"/>
    <w:rsid w:val="00BE4727"/>
    <w:rsid w:val="00BF4AED"/>
    <w:rsid w:val="00C001F9"/>
    <w:rsid w:val="00C045DC"/>
    <w:rsid w:val="00C059DD"/>
    <w:rsid w:val="00C05C44"/>
    <w:rsid w:val="00C07E25"/>
    <w:rsid w:val="00C1381E"/>
    <w:rsid w:val="00C168D9"/>
    <w:rsid w:val="00C17631"/>
    <w:rsid w:val="00C17EB1"/>
    <w:rsid w:val="00C2071E"/>
    <w:rsid w:val="00C20993"/>
    <w:rsid w:val="00C21AD2"/>
    <w:rsid w:val="00C21B6C"/>
    <w:rsid w:val="00C233DA"/>
    <w:rsid w:val="00C2375C"/>
    <w:rsid w:val="00C25BCC"/>
    <w:rsid w:val="00C260E3"/>
    <w:rsid w:val="00C2770E"/>
    <w:rsid w:val="00C3106D"/>
    <w:rsid w:val="00C312A0"/>
    <w:rsid w:val="00C3170E"/>
    <w:rsid w:val="00C343F6"/>
    <w:rsid w:val="00C37397"/>
    <w:rsid w:val="00C426DC"/>
    <w:rsid w:val="00C4288D"/>
    <w:rsid w:val="00C42ABC"/>
    <w:rsid w:val="00C42E45"/>
    <w:rsid w:val="00C47A33"/>
    <w:rsid w:val="00C55037"/>
    <w:rsid w:val="00C578A5"/>
    <w:rsid w:val="00C62FB6"/>
    <w:rsid w:val="00C636A8"/>
    <w:rsid w:val="00C64725"/>
    <w:rsid w:val="00C67F55"/>
    <w:rsid w:val="00C705E9"/>
    <w:rsid w:val="00C72324"/>
    <w:rsid w:val="00C80A2E"/>
    <w:rsid w:val="00C80B22"/>
    <w:rsid w:val="00C81770"/>
    <w:rsid w:val="00C8200B"/>
    <w:rsid w:val="00C85C46"/>
    <w:rsid w:val="00C866B1"/>
    <w:rsid w:val="00C9095F"/>
    <w:rsid w:val="00C9207D"/>
    <w:rsid w:val="00C93106"/>
    <w:rsid w:val="00C96458"/>
    <w:rsid w:val="00C9766A"/>
    <w:rsid w:val="00CA15B9"/>
    <w:rsid w:val="00CA1B58"/>
    <w:rsid w:val="00CA1E59"/>
    <w:rsid w:val="00CA2185"/>
    <w:rsid w:val="00CA2632"/>
    <w:rsid w:val="00CA3903"/>
    <w:rsid w:val="00CB0569"/>
    <w:rsid w:val="00CB2680"/>
    <w:rsid w:val="00CB3A4A"/>
    <w:rsid w:val="00CB54E5"/>
    <w:rsid w:val="00CB74ED"/>
    <w:rsid w:val="00CC1818"/>
    <w:rsid w:val="00CC1C8C"/>
    <w:rsid w:val="00CC2CEF"/>
    <w:rsid w:val="00CC490D"/>
    <w:rsid w:val="00CC6326"/>
    <w:rsid w:val="00CD053B"/>
    <w:rsid w:val="00CD16D8"/>
    <w:rsid w:val="00CD763C"/>
    <w:rsid w:val="00CD7E66"/>
    <w:rsid w:val="00CE056E"/>
    <w:rsid w:val="00CE4C66"/>
    <w:rsid w:val="00CE507A"/>
    <w:rsid w:val="00CE6BE4"/>
    <w:rsid w:val="00CF3039"/>
    <w:rsid w:val="00CF4AB6"/>
    <w:rsid w:val="00CF4FD0"/>
    <w:rsid w:val="00CF7855"/>
    <w:rsid w:val="00D00844"/>
    <w:rsid w:val="00D02A9A"/>
    <w:rsid w:val="00D0529A"/>
    <w:rsid w:val="00D05DA9"/>
    <w:rsid w:val="00D062A5"/>
    <w:rsid w:val="00D073F1"/>
    <w:rsid w:val="00D075AB"/>
    <w:rsid w:val="00D10515"/>
    <w:rsid w:val="00D109BD"/>
    <w:rsid w:val="00D12F54"/>
    <w:rsid w:val="00D130CB"/>
    <w:rsid w:val="00D140AB"/>
    <w:rsid w:val="00D15053"/>
    <w:rsid w:val="00D17B85"/>
    <w:rsid w:val="00D17DDD"/>
    <w:rsid w:val="00D200C9"/>
    <w:rsid w:val="00D21BC3"/>
    <w:rsid w:val="00D21BF4"/>
    <w:rsid w:val="00D23122"/>
    <w:rsid w:val="00D25004"/>
    <w:rsid w:val="00D26B8C"/>
    <w:rsid w:val="00D27A88"/>
    <w:rsid w:val="00D32A8C"/>
    <w:rsid w:val="00D33A72"/>
    <w:rsid w:val="00D33D79"/>
    <w:rsid w:val="00D345A8"/>
    <w:rsid w:val="00D43412"/>
    <w:rsid w:val="00D43EE2"/>
    <w:rsid w:val="00D467E6"/>
    <w:rsid w:val="00D46E1A"/>
    <w:rsid w:val="00D53B5E"/>
    <w:rsid w:val="00D56279"/>
    <w:rsid w:val="00D5692D"/>
    <w:rsid w:val="00D57919"/>
    <w:rsid w:val="00D63532"/>
    <w:rsid w:val="00D64A79"/>
    <w:rsid w:val="00D734C5"/>
    <w:rsid w:val="00D73CC3"/>
    <w:rsid w:val="00D7448A"/>
    <w:rsid w:val="00D746F9"/>
    <w:rsid w:val="00D7650B"/>
    <w:rsid w:val="00D84085"/>
    <w:rsid w:val="00D8450D"/>
    <w:rsid w:val="00D8488D"/>
    <w:rsid w:val="00D86AF5"/>
    <w:rsid w:val="00D87DD4"/>
    <w:rsid w:val="00D936B3"/>
    <w:rsid w:val="00D93945"/>
    <w:rsid w:val="00D97587"/>
    <w:rsid w:val="00DA0648"/>
    <w:rsid w:val="00DB1005"/>
    <w:rsid w:val="00DB6950"/>
    <w:rsid w:val="00DB6FE1"/>
    <w:rsid w:val="00DD04A9"/>
    <w:rsid w:val="00DD15FA"/>
    <w:rsid w:val="00DD215D"/>
    <w:rsid w:val="00DD37C9"/>
    <w:rsid w:val="00DD3AC2"/>
    <w:rsid w:val="00DD7703"/>
    <w:rsid w:val="00DD7862"/>
    <w:rsid w:val="00DE1561"/>
    <w:rsid w:val="00DE67DA"/>
    <w:rsid w:val="00DE7574"/>
    <w:rsid w:val="00DE76DB"/>
    <w:rsid w:val="00DE77DC"/>
    <w:rsid w:val="00DF048C"/>
    <w:rsid w:val="00DF165F"/>
    <w:rsid w:val="00DF2611"/>
    <w:rsid w:val="00DF328D"/>
    <w:rsid w:val="00DF3470"/>
    <w:rsid w:val="00DF3EF3"/>
    <w:rsid w:val="00DF5366"/>
    <w:rsid w:val="00DF66CF"/>
    <w:rsid w:val="00E00FEC"/>
    <w:rsid w:val="00E120FA"/>
    <w:rsid w:val="00E12568"/>
    <w:rsid w:val="00E14399"/>
    <w:rsid w:val="00E24D98"/>
    <w:rsid w:val="00E2743B"/>
    <w:rsid w:val="00E27CB8"/>
    <w:rsid w:val="00E316AE"/>
    <w:rsid w:val="00E346C5"/>
    <w:rsid w:val="00E41377"/>
    <w:rsid w:val="00E41A13"/>
    <w:rsid w:val="00E41A82"/>
    <w:rsid w:val="00E4238B"/>
    <w:rsid w:val="00E42749"/>
    <w:rsid w:val="00E45E01"/>
    <w:rsid w:val="00E4612E"/>
    <w:rsid w:val="00E46CA3"/>
    <w:rsid w:val="00E5254F"/>
    <w:rsid w:val="00E53DC3"/>
    <w:rsid w:val="00E55C87"/>
    <w:rsid w:val="00E5690F"/>
    <w:rsid w:val="00E56F0A"/>
    <w:rsid w:val="00E63A4D"/>
    <w:rsid w:val="00E64A57"/>
    <w:rsid w:val="00E67036"/>
    <w:rsid w:val="00E67724"/>
    <w:rsid w:val="00E719B2"/>
    <w:rsid w:val="00E7288E"/>
    <w:rsid w:val="00E73831"/>
    <w:rsid w:val="00E7473F"/>
    <w:rsid w:val="00E75918"/>
    <w:rsid w:val="00E803D6"/>
    <w:rsid w:val="00E80A8B"/>
    <w:rsid w:val="00E86269"/>
    <w:rsid w:val="00E86329"/>
    <w:rsid w:val="00E86D19"/>
    <w:rsid w:val="00E875D6"/>
    <w:rsid w:val="00E87A28"/>
    <w:rsid w:val="00E91385"/>
    <w:rsid w:val="00E91B9B"/>
    <w:rsid w:val="00E91FB6"/>
    <w:rsid w:val="00E92DD1"/>
    <w:rsid w:val="00E94166"/>
    <w:rsid w:val="00E94AC2"/>
    <w:rsid w:val="00E94CA4"/>
    <w:rsid w:val="00EA0A73"/>
    <w:rsid w:val="00EA1E30"/>
    <w:rsid w:val="00EA4CFB"/>
    <w:rsid w:val="00EA558D"/>
    <w:rsid w:val="00EA5C1F"/>
    <w:rsid w:val="00EA621B"/>
    <w:rsid w:val="00EA6D3B"/>
    <w:rsid w:val="00EB17FB"/>
    <w:rsid w:val="00EB1824"/>
    <w:rsid w:val="00EB1D3E"/>
    <w:rsid w:val="00EB22A0"/>
    <w:rsid w:val="00EC37F6"/>
    <w:rsid w:val="00EC5EB0"/>
    <w:rsid w:val="00EC68AD"/>
    <w:rsid w:val="00ED0097"/>
    <w:rsid w:val="00ED2459"/>
    <w:rsid w:val="00ED49DD"/>
    <w:rsid w:val="00ED74FF"/>
    <w:rsid w:val="00EE653F"/>
    <w:rsid w:val="00EE6CB7"/>
    <w:rsid w:val="00EE7853"/>
    <w:rsid w:val="00EE7CA2"/>
    <w:rsid w:val="00EF3039"/>
    <w:rsid w:val="00EF3A27"/>
    <w:rsid w:val="00EF3DF9"/>
    <w:rsid w:val="00EF4E5A"/>
    <w:rsid w:val="00EF6E4F"/>
    <w:rsid w:val="00F045AF"/>
    <w:rsid w:val="00F05040"/>
    <w:rsid w:val="00F05AD0"/>
    <w:rsid w:val="00F0643C"/>
    <w:rsid w:val="00F1677A"/>
    <w:rsid w:val="00F16C87"/>
    <w:rsid w:val="00F21085"/>
    <w:rsid w:val="00F21FE5"/>
    <w:rsid w:val="00F24392"/>
    <w:rsid w:val="00F2659D"/>
    <w:rsid w:val="00F27864"/>
    <w:rsid w:val="00F31AEB"/>
    <w:rsid w:val="00F333B9"/>
    <w:rsid w:val="00F3400A"/>
    <w:rsid w:val="00F346D5"/>
    <w:rsid w:val="00F347A0"/>
    <w:rsid w:val="00F350A2"/>
    <w:rsid w:val="00F36700"/>
    <w:rsid w:val="00F36AA8"/>
    <w:rsid w:val="00F37D0C"/>
    <w:rsid w:val="00F448DA"/>
    <w:rsid w:val="00F475B9"/>
    <w:rsid w:val="00F47C23"/>
    <w:rsid w:val="00F51755"/>
    <w:rsid w:val="00F5389E"/>
    <w:rsid w:val="00F53F5F"/>
    <w:rsid w:val="00F56E6B"/>
    <w:rsid w:val="00F600E3"/>
    <w:rsid w:val="00F6276C"/>
    <w:rsid w:val="00F66454"/>
    <w:rsid w:val="00F71C6A"/>
    <w:rsid w:val="00F738D7"/>
    <w:rsid w:val="00F750D5"/>
    <w:rsid w:val="00F77DF2"/>
    <w:rsid w:val="00F77F84"/>
    <w:rsid w:val="00F82715"/>
    <w:rsid w:val="00F83139"/>
    <w:rsid w:val="00F86961"/>
    <w:rsid w:val="00F94A9D"/>
    <w:rsid w:val="00F95774"/>
    <w:rsid w:val="00F96655"/>
    <w:rsid w:val="00F97DAA"/>
    <w:rsid w:val="00FA177F"/>
    <w:rsid w:val="00FA1939"/>
    <w:rsid w:val="00FA1C81"/>
    <w:rsid w:val="00FA27D5"/>
    <w:rsid w:val="00FA568B"/>
    <w:rsid w:val="00FB1178"/>
    <w:rsid w:val="00FB220D"/>
    <w:rsid w:val="00FB598E"/>
    <w:rsid w:val="00FB7DB7"/>
    <w:rsid w:val="00FC284F"/>
    <w:rsid w:val="00FC72CC"/>
    <w:rsid w:val="00FD090A"/>
    <w:rsid w:val="00FD0A14"/>
    <w:rsid w:val="00FD2774"/>
    <w:rsid w:val="00FD3400"/>
    <w:rsid w:val="00FD61BA"/>
    <w:rsid w:val="00FE4EC9"/>
    <w:rsid w:val="00FF35C3"/>
    <w:rsid w:val="00FF78E1"/>
    <w:rsid w:val="03E9B7F5"/>
    <w:rsid w:val="07D70D2B"/>
    <w:rsid w:val="0B090E97"/>
    <w:rsid w:val="0B1B84F2"/>
    <w:rsid w:val="16CFE17A"/>
    <w:rsid w:val="187A5178"/>
    <w:rsid w:val="197158E6"/>
    <w:rsid w:val="1BE54E66"/>
    <w:rsid w:val="204F6B23"/>
    <w:rsid w:val="28D9B1C0"/>
    <w:rsid w:val="292146AA"/>
    <w:rsid w:val="2B29BAAA"/>
    <w:rsid w:val="2BED7DDB"/>
    <w:rsid w:val="2D26A3E2"/>
    <w:rsid w:val="2EBE22FC"/>
    <w:rsid w:val="33074722"/>
    <w:rsid w:val="3557BC44"/>
    <w:rsid w:val="3727471E"/>
    <w:rsid w:val="3E22498F"/>
    <w:rsid w:val="42D8F551"/>
    <w:rsid w:val="440167D3"/>
    <w:rsid w:val="4842390D"/>
    <w:rsid w:val="4A80F0B7"/>
    <w:rsid w:val="58EA2CB6"/>
    <w:rsid w:val="63195C5B"/>
    <w:rsid w:val="637D77A5"/>
    <w:rsid w:val="662BA2D0"/>
    <w:rsid w:val="6894B0C7"/>
    <w:rsid w:val="69238C90"/>
    <w:rsid w:val="6A33FE7E"/>
    <w:rsid w:val="6CB9E8E1"/>
    <w:rsid w:val="7128DDF6"/>
    <w:rsid w:val="7A2E4B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A6B3CE"/>
  <w15:docId w15:val="{D434B750-51C9-4C11-A9F4-4CFC69632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6119"/>
    <w:rPr>
      <w:sz w:val="24"/>
      <w:szCs w:val="24"/>
      <w:lang w:eastAsia="en-US"/>
    </w:rPr>
  </w:style>
  <w:style w:type="paragraph" w:styleId="Heading1">
    <w:name w:val="heading 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83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customStyle="1" w:styleId="HeaderChar">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customStyle="1" w:styleId="FooterChar">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basedOn w:val="Normal"/>
    <w:next w:val="Normal"/>
    <w:qFormat/>
    <w:rsid w:val="005C2CE6"/>
    <w:rPr>
      <w:b/>
      <w:bCs/>
      <w:sz w:val="20"/>
      <w:szCs w:val="20"/>
    </w:rPr>
  </w:style>
  <w:style w:type="character" w:customStyle="1" w:styleId="Heading1Char">
    <w:name w:val="Heading 1 Char"/>
    <w:link w:val="Heading1"/>
    <w:rsid w:val="002817A3"/>
    <w:rPr>
      <w:rFonts w:ascii="Cambria" w:eastAsia="Times New Roman" w:hAnsi="Cambria" w:cs="Times New Roman"/>
      <w:b/>
      <w:bCs/>
      <w:kern w:val="32"/>
      <w:sz w:val="32"/>
      <w:szCs w:val="32"/>
    </w:rPr>
  </w:style>
  <w:style w:type="paragraph" w:styleId="DocumentMap">
    <w:name w:val="Document Map"/>
    <w:basedOn w:val="Normal"/>
    <w:link w:val="DocumentMapChar"/>
    <w:rsid w:val="00A32667"/>
    <w:rPr>
      <w:rFonts w:ascii="Tahoma" w:hAnsi="Tahoma"/>
      <w:sz w:val="16"/>
      <w:szCs w:val="16"/>
      <w:lang w:val="x-none" w:eastAsia="x-none"/>
    </w:rPr>
  </w:style>
  <w:style w:type="character" w:customStyle="1" w:styleId="DocumentMapChar">
    <w:name w:val="Document Map Char"/>
    <w:link w:val="DocumentMap"/>
    <w:rsid w:val="00A32667"/>
    <w:rPr>
      <w:rFonts w:ascii="Tahoma" w:hAnsi="Tahoma" w:cs="Tahoma"/>
      <w:sz w:val="16"/>
      <w:szCs w:val="16"/>
    </w:rPr>
  </w:style>
  <w:style w:type="character" w:customStyle="1" w:styleId="apple-style-span">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A32667"/>
    <w:rPr>
      <w:rFonts w:ascii="Courier New" w:hAnsi="Courier New" w:cs="Courier New"/>
    </w:rPr>
  </w:style>
  <w:style w:type="character" w:customStyle="1" w:styleId="apple-converted-space">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customStyle="1" w:styleId="BalloonTextChar">
    <w:name w:val="Balloon Text Char"/>
    <w:link w:val="BalloonText"/>
    <w:rsid w:val="00A7459B"/>
    <w:rPr>
      <w:rFonts w:ascii="Tahoma" w:hAnsi="Tahoma" w:cs="Tahoma"/>
      <w:sz w:val="16"/>
      <w:szCs w:val="16"/>
    </w:rPr>
  </w:style>
  <w:style w:type="paragraph" w:customStyle="1" w:styleId="Table">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customStyle="1" w:styleId="CommentTextChar">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customStyle="1" w:styleId="CommentSubjectChar">
    <w:name w:val="Comment Subject Char"/>
    <w:basedOn w:val="CommentTextChar"/>
    <w:link w:val="CommentSubject"/>
    <w:rsid w:val="003F44CE"/>
    <w:rPr>
      <w:b/>
      <w:bCs/>
      <w:lang w:eastAsia="en-US"/>
    </w:rPr>
  </w:style>
  <w:style w:type="paragraph" w:styleId="FootnoteText">
    <w:name w:val="footnote text"/>
    <w:basedOn w:val="Normal"/>
    <w:link w:val="FootnoteTextChar"/>
    <w:semiHidden/>
    <w:unhideWhenUsed/>
    <w:rsid w:val="00C81770"/>
    <w:rPr>
      <w:sz w:val="20"/>
      <w:szCs w:val="20"/>
    </w:rPr>
  </w:style>
  <w:style w:type="character" w:customStyle="1" w:styleId="FootnoteTextChar">
    <w:name w:val="Footnote Text Char"/>
    <w:basedOn w:val="DefaultParagraphFont"/>
    <w:link w:val="FootnoteText"/>
    <w:semiHidden/>
    <w:rsid w:val="00C81770"/>
    <w:rPr>
      <w:lang w:eastAsia="en-US"/>
    </w:rPr>
  </w:style>
  <w:style w:type="character" w:styleId="FootnoteReference">
    <w:name w:val="footnote reference"/>
    <w:basedOn w:val="DefaultParagraphFont"/>
    <w:semiHidden/>
    <w:unhideWhenUsed/>
    <w:rsid w:val="00C81770"/>
    <w:rPr>
      <w:vertAlign w:val="superscript"/>
    </w:rPr>
  </w:style>
  <w:style w:type="paragraph" w:styleId="ListParagraph">
    <w:name w:val="List Paragraph"/>
    <w:basedOn w:val="Normal"/>
    <w:link w:val="ListParagraphChar"/>
    <w:uiPriority w:val="34"/>
    <w:qFormat/>
    <w:rsid w:val="001F16BA"/>
    <w:pPr>
      <w:ind w:left="720"/>
      <w:contextualSpacing/>
    </w:pPr>
  </w:style>
  <w:style w:type="paragraph" w:styleId="Revision">
    <w:name w:val="Revision"/>
    <w:hidden/>
    <w:uiPriority w:val="99"/>
    <w:semiHidden/>
    <w:rsid w:val="00D97587"/>
    <w:rPr>
      <w:sz w:val="24"/>
      <w:szCs w:val="24"/>
      <w:lang w:eastAsia="en-US"/>
    </w:rPr>
  </w:style>
  <w:style w:type="character" w:styleId="PlaceholderText">
    <w:name w:val="Placeholder Text"/>
    <w:basedOn w:val="DefaultParagraphFont"/>
    <w:uiPriority w:val="99"/>
    <w:semiHidden/>
    <w:rsid w:val="00B767C3"/>
    <w:rPr>
      <w:color w:val="808080"/>
    </w:rPr>
  </w:style>
  <w:style w:type="character" w:customStyle="1" w:styleId="ListParagraphChar">
    <w:name w:val="List Paragraph Char"/>
    <w:link w:val="ListParagraph"/>
    <w:uiPriority w:val="34"/>
    <w:locked/>
    <w:rsid w:val="00751211"/>
    <w:rPr>
      <w:sz w:val="24"/>
      <w:szCs w:val="24"/>
      <w:lang w:eastAsia="en-US"/>
    </w:rPr>
  </w:style>
  <w:style w:type="paragraph" w:styleId="NormalWeb">
    <w:name w:val="Normal (Web)"/>
    <w:basedOn w:val="Normal"/>
    <w:uiPriority w:val="99"/>
    <w:unhideWhenUsed/>
    <w:rsid w:val="00E91FB6"/>
    <w:pPr>
      <w:spacing w:before="100" w:beforeAutospacing="1" w:after="100" w:afterAutospacing="1"/>
    </w:pPr>
    <w:rPr>
      <w:lang w:val="en-US"/>
    </w:rPr>
  </w:style>
  <w:style w:type="character" w:customStyle="1" w:styleId="normaltextrun">
    <w:name w:val="normaltextrun"/>
    <w:basedOn w:val="DefaultParagraphFont"/>
    <w:rsid w:val="00BA351E"/>
  </w:style>
  <w:style w:type="character" w:customStyle="1" w:styleId="eop">
    <w:name w:val="eop"/>
    <w:basedOn w:val="DefaultParagraphFont"/>
    <w:rsid w:val="00BA351E"/>
  </w:style>
  <w:style w:type="paragraph" w:customStyle="1" w:styleId="paragraph">
    <w:name w:val="paragraph"/>
    <w:basedOn w:val="Normal"/>
    <w:rsid w:val="00BA351E"/>
    <w:pPr>
      <w:spacing w:before="100" w:beforeAutospacing="1" w:after="100" w:afterAutospacing="1"/>
    </w:pPr>
    <w:rPr>
      <w:lang w:eastAsia="en-GB"/>
    </w:rPr>
  </w:style>
  <w:style w:type="character" w:styleId="Strong">
    <w:name w:val="Strong"/>
    <w:basedOn w:val="DefaultParagraphFont"/>
    <w:uiPriority w:val="22"/>
    <w:qFormat/>
    <w:rsid w:val="001366A5"/>
    <w:rPr>
      <w:b/>
      <w:bCs/>
    </w:rPr>
  </w:style>
  <w:style w:type="character" w:customStyle="1" w:styleId="scxw49748335">
    <w:name w:val="scxw49748335"/>
    <w:basedOn w:val="DefaultParagraphFont"/>
    <w:rsid w:val="001F19DE"/>
  </w:style>
  <w:style w:type="character" w:customStyle="1" w:styleId="scxw201416604">
    <w:name w:val="scxw201416604"/>
    <w:basedOn w:val="DefaultParagraphFont"/>
    <w:rsid w:val="001F19DE"/>
  </w:style>
  <w:style w:type="character" w:customStyle="1" w:styleId="ui-provider">
    <w:name w:val="ui-provider"/>
    <w:basedOn w:val="DefaultParagraphFont"/>
    <w:rsid w:val="003919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774127">
      <w:bodyDiv w:val="1"/>
      <w:marLeft w:val="0"/>
      <w:marRight w:val="0"/>
      <w:marTop w:val="0"/>
      <w:marBottom w:val="0"/>
      <w:divBdr>
        <w:top w:val="none" w:sz="0" w:space="0" w:color="auto"/>
        <w:left w:val="none" w:sz="0" w:space="0" w:color="auto"/>
        <w:bottom w:val="none" w:sz="0" w:space="0" w:color="auto"/>
        <w:right w:val="none" w:sz="0" w:space="0" w:color="auto"/>
      </w:divBdr>
    </w:div>
    <w:div w:id="61686678">
      <w:bodyDiv w:val="1"/>
      <w:marLeft w:val="0"/>
      <w:marRight w:val="0"/>
      <w:marTop w:val="0"/>
      <w:marBottom w:val="0"/>
      <w:divBdr>
        <w:top w:val="none" w:sz="0" w:space="0" w:color="auto"/>
        <w:left w:val="none" w:sz="0" w:space="0" w:color="auto"/>
        <w:bottom w:val="none" w:sz="0" w:space="0" w:color="auto"/>
        <w:right w:val="none" w:sz="0" w:space="0" w:color="auto"/>
      </w:divBdr>
    </w:div>
    <w:div w:id="112944043">
      <w:bodyDiv w:val="1"/>
      <w:marLeft w:val="0"/>
      <w:marRight w:val="0"/>
      <w:marTop w:val="0"/>
      <w:marBottom w:val="0"/>
      <w:divBdr>
        <w:top w:val="none" w:sz="0" w:space="0" w:color="auto"/>
        <w:left w:val="none" w:sz="0" w:space="0" w:color="auto"/>
        <w:bottom w:val="none" w:sz="0" w:space="0" w:color="auto"/>
        <w:right w:val="none" w:sz="0" w:space="0" w:color="auto"/>
      </w:divBdr>
    </w:div>
    <w:div w:id="114374029">
      <w:bodyDiv w:val="1"/>
      <w:marLeft w:val="0"/>
      <w:marRight w:val="0"/>
      <w:marTop w:val="0"/>
      <w:marBottom w:val="0"/>
      <w:divBdr>
        <w:top w:val="none" w:sz="0" w:space="0" w:color="auto"/>
        <w:left w:val="none" w:sz="0" w:space="0" w:color="auto"/>
        <w:bottom w:val="none" w:sz="0" w:space="0" w:color="auto"/>
        <w:right w:val="none" w:sz="0" w:space="0" w:color="auto"/>
      </w:divBdr>
    </w:div>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213542103">
      <w:bodyDiv w:val="1"/>
      <w:marLeft w:val="0"/>
      <w:marRight w:val="0"/>
      <w:marTop w:val="0"/>
      <w:marBottom w:val="0"/>
      <w:divBdr>
        <w:top w:val="none" w:sz="0" w:space="0" w:color="auto"/>
        <w:left w:val="none" w:sz="0" w:space="0" w:color="auto"/>
        <w:bottom w:val="none" w:sz="0" w:space="0" w:color="auto"/>
        <w:right w:val="none" w:sz="0" w:space="0" w:color="auto"/>
      </w:divBdr>
    </w:div>
    <w:div w:id="245504455">
      <w:bodyDiv w:val="1"/>
      <w:marLeft w:val="0"/>
      <w:marRight w:val="0"/>
      <w:marTop w:val="0"/>
      <w:marBottom w:val="0"/>
      <w:divBdr>
        <w:top w:val="none" w:sz="0" w:space="0" w:color="auto"/>
        <w:left w:val="none" w:sz="0" w:space="0" w:color="auto"/>
        <w:bottom w:val="none" w:sz="0" w:space="0" w:color="auto"/>
        <w:right w:val="none" w:sz="0" w:space="0" w:color="auto"/>
      </w:divBdr>
    </w:div>
    <w:div w:id="341666153">
      <w:bodyDiv w:val="1"/>
      <w:marLeft w:val="0"/>
      <w:marRight w:val="0"/>
      <w:marTop w:val="0"/>
      <w:marBottom w:val="0"/>
      <w:divBdr>
        <w:top w:val="none" w:sz="0" w:space="0" w:color="auto"/>
        <w:left w:val="none" w:sz="0" w:space="0" w:color="auto"/>
        <w:bottom w:val="none" w:sz="0" w:space="0" w:color="auto"/>
        <w:right w:val="none" w:sz="0" w:space="0" w:color="auto"/>
      </w:divBdr>
    </w:div>
    <w:div w:id="381104472">
      <w:bodyDiv w:val="1"/>
      <w:marLeft w:val="0"/>
      <w:marRight w:val="0"/>
      <w:marTop w:val="0"/>
      <w:marBottom w:val="0"/>
      <w:divBdr>
        <w:top w:val="none" w:sz="0" w:space="0" w:color="auto"/>
        <w:left w:val="none" w:sz="0" w:space="0" w:color="auto"/>
        <w:bottom w:val="none" w:sz="0" w:space="0" w:color="auto"/>
        <w:right w:val="none" w:sz="0" w:space="0" w:color="auto"/>
      </w:divBdr>
    </w:div>
    <w:div w:id="423458235">
      <w:bodyDiv w:val="1"/>
      <w:marLeft w:val="0"/>
      <w:marRight w:val="0"/>
      <w:marTop w:val="0"/>
      <w:marBottom w:val="0"/>
      <w:divBdr>
        <w:top w:val="none" w:sz="0" w:space="0" w:color="auto"/>
        <w:left w:val="none" w:sz="0" w:space="0" w:color="auto"/>
        <w:bottom w:val="none" w:sz="0" w:space="0" w:color="auto"/>
        <w:right w:val="none" w:sz="0" w:space="0" w:color="auto"/>
      </w:divBdr>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460536696">
      <w:bodyDiv w:val="1"/>
      <w:marLeft w:val="0"/>
      <w:marRight w:val="0"/>
      <w:marTop w:val="0"/>
      <w:marBottom w:val="0"/>
      <w:divBdr>
        <w:top w:val="none" w:sz="0" w:space="0" w:color="auto"/>
        <w:left w:val="none" w:sz="0" w:space="0" w:color="auto"/>
        <w:bottom w:val="none" w:sz="0" w:space="0" w:color="auto"/>
        <w:right w:val="none" w:sz="0" w:space="0" w:color="auto"/>
      </w:divBdr>
    </w:div>
    <w:div w:id="469253335">
      <w:bodyDiv w:val="1"/>
      <w:marLeft w:val="0"/>
      <w:marRight w:val="0"/>
      <w:marTop w:val="0"/>
      <w:marBottom w:val="0"/>
      <w:divBdr>
        <w:top w:val="none" w:sz="0" w:space="0" w:color="auto"/>
        <w:left w:val="none" w:sz="0" w:space="0" w:color="auto"/>
        <w:bottom w:val="none" w:sz="0" w:space="0" w:color="auto"/>
        <w:right w:val="none" w:sz="0" w:space="0" w:color="auto"/>
      </w:divBdr>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677199581">
      <w:bodyDiv w:val="1"/>
      <w:marLeft w:val="0"/>
      <w:marRight w:val="0"/>
      <w:marTop w:val="0"/>
      <w:marBottom w:val="0"/>
      <w:divBdr>
        <w:top w:val="none" w:sz="0" w:space="0" w:color="auto"/>
        <w:left w:val="none" w:sz="0" w:space="0" w:color="auto"/>
        <w:bottom w:val="none" w:sz="0" w:space="0" w:color="auto"/>
        <w:right w:val="none" w:sz="0" w:space="0" w:color="auto"/>
      </w:divBdr>
      <w:divsChild>
        <w:div w:id="758058314">
          <w:marLeft w:val="0"/>
          <w:marRight w:val="0"/>
          <w:marTop w:val="0"/>
          <w:marBottom w:val="0"/>
          <w:divBdr>
            <w:top w:val="none" w:sz="0" w:space="0" w:color="auto"/>
            <w:left w:val="none" w:sz="0" w:space="0" w:color="auto"/>
            <w:bottom w:val="none" w:sz="0" w:space="0" w:color="auto"/>
            <w:right w:val="none" w:sz="0" w:space="0" w:color="auto"/>
          </w:divBdr>
        </w:div>
        <w:div w:id="1232035974">
          <w:marLeft w:val="0"/>
          <w:marRight w:val="0"/>
          <w:marTop w:val="0"/>
          <w:marBottom w:val="0"/>
          <w:divBdr>
            <w:top w:val="none" w:sz="0" w:space="0" w:color="auto"/>
            <w:left w:val="none" w:sz="0" w:space="0" w:color="auto"/>
            <w:bottom w:val="none" w:sz="0" w:space="0" w:color="auto"/>
            <w:right w:val="none" w:sz="0" w:space="0" w:color="auto"/>
          </w:divBdr>
        </w:div>
      </w:divsChild>
    </w:div>
    <w:div w:id="682902651">
      <w:bodyDiv w:val="1"/>
      <w:marLeft w:val="0"/>
      <w:marRight w:val="0"/>
      <w:marTop w:val="0"/>
      <w:marBottom w:val="0"/>
      <w:divBdr>
        <w:top w:val="none" w:sz="0" w:space="0" w:color="auto"/>
        <w:left w:val="none" w:sz="0" w:space="0" w:color="auto"/>
        <w:bottom w:val="none" w:sz="0" w:space="0" w:color="auto"/>
        <w:right w:val="none" w:sz="0" w:space="0" w:color="auto"/>
      </w:divBdr>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1001272255">
      <w:bodyDiv w:val="1"/>
      <w:marLeft w:val="0"/>
      <w:marRight w:val="0"/>
      <w:marTop w:val="0"/>
      <w:marBottom w:val="0"/>
      <w:divBdr>
        <w:top w:val="none" w:sz="0" w:space="0" w:color="auto"/>
        <w:left w:val="none" w:sz="0" w:space="0" w:color="auto"/>
        <w:bottom w:val="none" w:sz="0" w:space="0" w:color="auto"/>
        <w:right w:val="none" w:sz="0" w:space="0" w:color="auto"/>
      </w:divBdr>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086419979">
      <w:bodyDiv w:val="1"/>
      <w:marLeft w:val="0"/>
      <w:marRight w:val="0"/>
      <w:marTop w:val="0"/>
      <w:marBottom w:val="0"/>
      <w:divBdr>
        <w:top w:val="none" w:sz="0" w:space="0" w:color="auto"/>
        <w:left w:val="none" w:sz="0" w:space="0" w:color="auto"/>
        <w:bottom w:val="none" w:sz="0" w:space="0" w:color="auto"/>
        <w:right w:val="none" w:sz="0" w:space="0" w:color="auto"/>
      </w:divBdr>
    </w:div>
    <w:div w:id="1219131389">
      <w:bodyDiv w:val="1"/>
      <w:marLeft w:val="0"/>
      <w:marRight w:val="0"/>
      <w:marTop w:val="0"/>
      <w:marBottom w:val="0"/>
      <w:divBdr>
        <w:top w:val="none" w:sz="0" w:space="0" w:color="auto"/>
        <w:left w:val="none" w:sz="0" w:space="0" w:color="auto"/>
        <w:bottom w:val="none" w:sz="0" w:space="0" w:color="auto"/>
        <w:right w:val="none" w:sz="0" w:space="0" w:color="auto"/>
      </w:divBdr>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241138826">
      <w:bodyDiv w:val="1"/>
      <w:marLeft w:val="0"/>
      <w:marRight w:val="0"/>
      <w:marTop w:val="0"/>
      <w:marBottom w:val="0"/>
      <w:divBdr>
        <w:top w:val="none" w:sz="0" w:space="0" w:color="auto"/>
        <w:left w:val="none" w:sz="0" w:space="0" w:color="auto"/>
        <w:bottom w:val="none" w:sz="0" w:space="0" w:color="auto"/>
        <w:right w:val="none" w:sz="0" w:space="0" w:color="auto"/>
      </w:divBdr>
    </w:div>
    <w:div w:id="1270117774">
      <w:bodyDiv w:val="1"/>
      <w:marLeft w:val="0"/>
      <w:marRight w:val="0"/>
      <w:marTop w:val="0"/>
      <w:marBottom w:val="0"/>
      <w:divBdr>
        <w:top w:val="none" w:sz="0" w:space="0" w:color="auto"/>
        <w:left w:val="none" w:sz="0" w:space="0" w:color="auto"/>
        <w:bottom w:val="none" w:sz="0" w:space="0" w:color="auto"/>
        <w:right w:val="none" w:sz="0" w:space="0" w:color="auto"/>
      </w:divBdr>
    </w:div>
    <w:div w:id="1286933731">
      <w:bodyDiv w:val="1"/>
      <w:marLeft w:val="0"/>
      <w:marRight w:val="0"/>
      <w:marTop w:val="0"/>
      <w:marBottom w:val="0"/>
      <w:divBdr>
        <w:top w:val="none" w:sz="0" w:space="0" w:color="auto"/>
        <w:left w:val="none" w:sz="0" w:space="0" w:color="auto"/>
        <w:bottom w:val="none" w:sz="0" w:space="0" w:color="auto"/>
        <w:right w:val="none" w:sz="0" w:space="0" w:color="auto"/>
      </w:divBdr>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376126526">
      <w:bodyDiv w:val="1"/>
      <w:marLeft w:val="0"/>
      <w:marRight w:val="0"/>
      <w:marTop w:val="0"/>
      <w:marBottom w:val="0"/>
      <w:divBdr>
        <w:top w:val="none" w:sz="0" w:space="0" w:color="auto"/>
        <w:left w:val="none" w:sz="0" w:space="0" w:color="auto"/>
        <w:bottom w:val="none" w:sz="0" w:space="0" w:color="auto"/>
        <w:right w:val="none" w:sz="0" w:space="0" w:color="auto"/>
      </w:divBdr>
    </w:div>
    <w:div w:id="1376126796">
      <w:bodyDiv w:val="1"/>
      <w:marLeft w:val="0"/>
      <w:marRight w:val="0"/>
      <w:marTop w:val="0"/>
      <w:marBottom w:val="0"/>
      <w:divBdr>
        <w:top w:val="none" w:sz="0" w:space="0" w:color="auto"/>
        <w:left w:val="none" w:sz="0" w:space="0" w:color="auto"/>
        <w:bottom w:val="none" w:sz="0" w:space="0" w:color="auto"/>
        <w:right w:val="none" w:sz="0" w:space="0" w:color="auto"/>
      </w:divBdr>
      <w:divsChild>
        <w:div w:id="186453202">
          <w:marLeft w:val="0"/>
          <w:marRight w:val="0"/>
          <w:marTop w:val="0"/>
          <w:marBottom w:val="0"/>
          <w:divBdr>
            <w:top w:val="none" w:sz="0" w:space="0" w:color="auto"/>
            <w:left w:val="none" w:sz="0" w:space="0" w:color="auto"/>
            <w:bottom w:val="none" w:sz="0" w:space="0" w:color="auto"/>
            <w:right w:val="none" w:sz="0" w:space="0" w:color="auto"/>
          </w:divBdr>
        </w:div>
        <w:div w:id="538325908">
          <w:marLeft w:val="0"/>
          <w:marRight w:val="0"/>
          <w:marTop w:val="0"/>
          <w:marBottom w:val="0"/>
          <w:divBdr>
            <w:top w:val="none" w:sz="0" w:space="0" w:color="auto"/>
            <w:left w:val="none" w:sz="0" w:space="0" w:color="auto"/>
            <w:bottom w:val="none" w:sz="0" w:space="0" w:color="auto"/>
            <w:right w:val="none" w:sz="0" w:space="0" w:color="auto"/>
          </w:divBdr>
        </w:div>
        <w:div w:id="710497296">
          <w:marLeft w:val="0"/>
          <w:marRight w:val="0"/>
          <w:marTop w:val="0"/>
          <w:marBottom w:val="0"/>
          <w:divBdr>
            <w:top w:val="none" w:sz="0" w:space="0" w:color="auto"/>
            <w:left w:val="none" w:sz="0" w:space="0" w:color="auto"/>
            <w:bottom w:val="none" w:sz="0" w:space="0" w:color="auto"/>
            <w:right w:val="none" w:sz="0" w:space="0" w:color="auto"/>
          </w:divBdr>
        </w:div>
        <w:div w:id="1051881874">
          <w:marLeft w:val="0"/>
          <w:marRight w:val="0"/>
          <w:marTop w:val="0"/>
          <w:marBottom w:val="0"/>
          <w:divBdr>
            <w:top w:val="none" w:sz="0" w:space="0" w:color="auto"/>
            <w:left w:val="none" w:sz="0" w:space="0" w:color="auto"/>
            <w:bottom w:val="none" w:sz="0" w:space="0" w:color="auto"/>
            <w:right w:val="none" w:sz="0" w:space="0" w:color="auto"/>
          </w:divBdr>
        </w:div>
        <w:div w:id="1337151022">
          <w:marLeft w:val="0"/>
          <w:marRight w:val="0"/>
          <w:marTop w:val="0"/>
          <w:marBottom w:val="0"/>
          <w:divBdr>
            <w:top w:val="none" w:sz="0" w:space="0" w:color="auto"/>
            <w:left w:val="none" w:sz="0" w:space="0" w:color="auto"/>
            <w:bottom w:val="none" w:sz="0" w:space="0" w:color="auto"/>
            <w:right w:val="none" w:sz="0" w:space="0" w:color="auto"/>
          </w:divBdr>
        </w:div>
        <w:div w:id="1479493095">
          <w:marLeft w:val="0"/>
          <w:marRight w:val="0"/>
          <w:marTop w:val="0"/>
          <w:marBottom w:val="0"/>
          <w:divBdr>
            <w:top w:val="none" w:sz="0" w:space="0" w:color="auto"/>
            <w:left w:val="none" w:sz="0" w:space="0" w:color="auto"/>
            <w:bottom w:val="none" w:sz="0" w:space="0" w:color="auto"/>
            <w:right w:val="none" w:sz="0" w:space="0" w:color="auto"/>
          </w:divBdr>
        </w:div>
        <w:div w:id="1515798790">
          <w:marLeft w:val="0"/>
          <w:marRight w:val="0"/>
          <w:marTop w:val="0"/>
          <w:marBottom w:val="0"/>
          <w:divBdr>
            <w:top w:val="none" w:sz="0" w:space="0" w:color="auto"/>
            <w:left w:val="none" w:sz="0" w:space="0" w:color="auto"/>
            <w:bottom w:val="none" w:sz="0" w:space="0" w:color="auto"/>
            <w:right w:val="none" w:sz="0" w:space="0" w:color="auto"/>
          </w:divBdr>
        </w:div>
        <w:div w:id="2050449744">
          <w:marLeft w:val="0"/>
          <w:marRight w:val="0"/>
          <w:marTop w:val="0"/>
          <w:marBottom w:val="0"/>
          <w:divBdr>
            <w:top w:val="none" w:sz="0" w:space="0" w:color="auto"/>
            <w:left w:val="none" w:sz="0" w:space="0" w:color="auto"/>
            <w:bottom w:val="none" w:sz="0" w:space="0" w:color="auto"/>
            <w:right w:val="none" w:sz="0" w:space="0" w:color="auto"/>
          </w:divBdr>
        </w:div>
      </w:divsChild>
    </w:div>
    <w:div w:id="1592616509">
      <w:bodyDiv w:val="1"/>
      <w:marLeft w:val="0"/>
      <w:marRight w:val="0"/>
      <w:marTop w:val="0"/>
      <w:marBottom w:val="0"/>
      <w:divBdr>
        <w:top w:val="none" w:sz="0" w:space="0" w:color="auto"/>
        <w:left w:val="none" w:sz="0" w:space="0" w:color="auto"/>
        <w:bottom w:val="none" w:sz="0" w:space="0" w:color="auto"/>
        <w:right w:val="none" w:sz="0" w:space="0" w:color="auto"/>
      </w:divBdr>
      <w:divsChild>
        <w:div w:id="66653601">
          <w:marLeft w:val="0"/>
          <w:marRight w:val="0"/>
          <w:marTop w:val="0"/>
          <w:marBottom w:val="0"/>
          <w:divBdr>
            <w:top w:val="none" w:sz="0" w:space="0" w:color="auto"/>
            <w:left w:val="none" w:sz="0" w:space="0" w:color="auto"/>
            <w:bottom w:val="none" w:sz="0" w:space="0" w:color="auto"/>
            <w:right w:val="none" w:sz="0" w:space="0" w:color="auto"/>
          </w:divBdr>
        </w:div>
        <w:div w:id="351804380">
          <w:marLeft w:val="0"/>
          <w:marRight w:val="0"/>
          <w:marTop w:val="0"/>
          <w:marBottom w:val="0"/>
          <w:divBdr>
            <w:top w:val="none" w:sz="0" w:space="0" w:color="auto"/>
            <w:left w:val="none" w:sz="0" w:space="0" w:color="auto"/>
            <w:bottom w:val="none" w:sz="0" w:space="0" w:color="auto"/>
            <w:right w:val="none" w:sz="0" w:space="0" w:color="auto"/>
          </w:divBdr>
        </w:div>
        <w:div w:id="401565575">
          <w:marLeft w:val="0"/>
          <w:marRight w:val="0"/>
          <w:marTop w:val="0"/>
          <w:marBottom w:val="0"/>
          <w:divBdr>
            <w:top w:val="none" w:sz="0" w:space="0" w:color="auto"/>
            <w:left w:val="none" w:sz="0" w:space="0" w:color="auto"/>
            <w:bottom w:val="none" w:sz="0" w:space="0" w:color="auto"/>
            <w:right w:val="none" w:sz="0" w:space="0" w:color="auto"/>
          </w:divBdr>
        </w:div>
        <w:div w:id="1082137998">
          <w:marLeft w:val="0"/>
          <w:marRight w:val="0"/>
          <w:marTop w:val="0"/>
          <w:marBottom w:val="0"/>
          <w:divBdr>
            <w:top w:val="none" w:sz="0" w:space="0" w:color="auto"/>
            <w:left w:val="none" w:sz="0" w:space="0" w:color="auto"/>
            <w:bottom w:val="none" w:sz="0" w:space="0" w:color="auto"/>
            <w:right w:val="none" w:sz="0" w:space="0" w:color="auto"/>
          </w:divBdr>
        </w:div>
        <w:div w:id="1345860689">
          <w:marLeft w:val="0"/>
          <w:marRight w:val="0"/>
          <w:marTop w:val="0"/>
          <w:marBottom w:val="0"/>
          <w:divBdr>
            <w:top w:val="none" w:sz="0" w:space="0" w:color="auto"/>
            <w:left w:val="none" w:sz="0" w:space="0" w:color="auto"/>
            <w:bottom w:val="none" w:sz="0" w:space="0" w:color="auto"/>
            <w:right w:val="none" w:sz="0" w:space="0" w:color="auto"/>
          </w:divBdr>
        </w:div>
        <w:div w:id="1490975327">
          <w:marLeft w:val="0"/>
          <w:marRight w:val="0"/>
          <w:marTop w:val="0"/>
          <w:marBottom w:val="0"/>
          <w:divBdr>
            <w:top w:val="none" w:sz="0" w:space="0" w:color="auto"/>
            <w:left w:val="none" w:sz="0" w:space="0" w:color="auto"/>
            <w:bottom w:val="none" w:sz="0" w:space="0" w:color="auto"/>
            <w:right w:val="none" w:sz="0" w:space="0" w:color="auto"/>
          </w:divBdr>
        </w:div>
        <w:div w:id="1857425700">
          <w:marLeft w:val="0"/>
          <w:marRight w:val="0"/>
          <w:marTop w:val="0"/>
          <w:marBottom w:val="0"/>
          <w:divBdr>
            <w:top w:val="none" w:sz="0" w:space="0" w:color="auto"/>
            <w:left w:val="none" w:sz="0" w:space="0" w:color="auto"/>
            <w:bottom w:val="none" w:sz="0" w:space="0" w:color="auto"/>
            <w:right w:val="none" w:sz="0" w:space="0" w:color="auto"/>
          </w:divBdr>
        </w:div>
      </w:divsChild>
    </w:div>
    <w:div w:id="1614243187">
      <w:bodyDiv w:val="1"/>
      <w:marLeft w:val="0"/>
      <w:marRight w:val="0"/>
      <w:marTop w:val="0"/>
      <w:marBottom w:val="0"/>
      <w:divBdr>
        <w:top w:val="none" w:sz="0" w:space="0" w:color="auto"/>
        <w:left w:val="none" w:sz="0" w:space="0" w:color="auto"/>
        <w:bottom w:val="none" w:sz="0" w:space="0" w:color="auto"/>
        <w:right w:val="none" w:sz="0" w:space="0" w:color="auto"/>
      </w:divBdr>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76034684">
      <w:bodyDiv w:val="1"/>
      <w:marLeft w:val="0"/>
      <w:marRight w:val="0"/>
      <w:marTop w:val="0"/>
      <w:marBottom w:val="0"/>
      <w:divBdr>
        <w:top w:val="none" w:sz="0" w:space="0" w:color="auto"/>
        <w:left w:val="none" w:sz="0" w:space="0" w:color="auto"/>
        <w:bottom w:val="none" w:sz="0" w:space="0" w:color="auto"/>
        <w:right w:val="none" w:sz="0" w:space="0" w:color="auto"/>
      </w:divBdr>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754352756">
      <w:bodyDiv w:val="1"/>
      <w:marLeft w:val="0"/>
      <w:marRight w:val="0"/>
      <w:marTop w:val="0"/>
      <w:marBottom w:val="0"/>
      <w:divBdr>
        <w:top w:val="none" w:sz="0" w:space="0" w:color="auto"/>
        <w:left w:val="none" w:sz="0" w:space="0" w:color="auto"/>
        <w:bottom w:val="none" w:sz="0" w:space="0" w:color="auto"/>
        <w:right w:val="none" w:sz="0" w:space="0" w:color="auto"/>
      </w:divBdr>
    </w:div>
    <w:div w:id="1802191345">
      <w:bodyDiv w:val="1"/>
      <w:marLeft w:val="0"/>
      <w:marRight w:val="0"/>
      <w:marTop w:val="0"/>
      <w:marBottom w:val="0"/>
      <w:divBdr>
        <w:top w:val="none" w:sz="0" w:space="0" w:color="auto"/>
        <w:left w:val="none" w:sz="0" w:space="0" w:color="auto"/>
        <w:bottom w:val="none" w:sz="0" w:space="0" w:color="auto"/>
        <w:right w:val="none" w:sz="0" w:space="0" w:color="auto"/>
      </w:divBdr>
      <w:divsChild>
        <w:div w:id="1560550491">
          <w:marLeft w:val="0"/>
          <w:marRight w:val="0"/>
          <w:marTop w:val="0"/>
          <w:marBottom w:val="0"/>
          <w:divBdr>
            <w:top w:val="none" w:sz="0" w:space="0" w:color="auto"/>
            <w:left w:val="none" w:sz="0" w:space="0" w:color="auto"/>
            <w:bottom w:val="none" w:sz="0" w:space="0" w:color="auto"/>
            <w:right w:val="none" w:sz="0" w:space="0" w:color="auto"/>
          </w:divBdr>
          <w:divsChild>
            <w:div w:id="894854330">
              <w:marLeft w:val="0"/>
              <w:marRight w:val="0"/>
              <w:marTop w:val="0"/>
              <w:marBottom w:val="0"/>
              <w:divBdr>
                <w:top w:val="none" w:sz="0" w:space="0" w:color="auto"/>
                <w:left w:val="none" w:sz="0" w:space="0" w:color="auto"/>
                <w:bottom w:val="none" w:sz="0" w:space="0" w:color="auto"/>
                <w:right w:val="none" w:sz="0" w:space="0" w:color="auto"/>
              </w:divBdr>
            </w:div>
            <w:div w:id="949972575">
              <w:marLeft w:val="0"/>
              <w:marRight w:val="0"/>
              <w:marTop w:val="0"/>
              <w:marBottom w:val="0"/>
              <w:divBdr>
                <w:top w:val="none" w:sz="0" w:space="0" w:color="auto"/>
                <w:left w:val="none" w:sz="0" w:space="0" w:color="auto"/>
                <w:bottom w:val="none" w:sz="0" w:space="0" w:color="auto"/>
                <w:right w:val="none" w:sz="0" w:space="0" w:color="auto"/>
              </w:divBdr>
            </w:div>
            <w:div w:id="1036392368">
              <w:marLeft w:val="0"/>
              <w:marRight w:val="0"/>
              <w:marTop w:val="0"/>
              <w:marBottom w:val="0"/>
              <w:divBdr>
                <w:top w:val="none" w:sz="0" w:space="0" w:color="auto"/>
                <w:left w:val="none" w:sz="0" w:space="0" w:color="auto"/>
                <w:bottom w:val="none" w:sz="0" w:space="0" w:color="auto"/>
                <w:right w:val="none" w:sz="0" w:space="0" w:color="auto"/>
              </w:divBdr>
            </w:div>
            <w:div w:id="1548180624">
              <w:marLeft w:val="0"/>
              <w:marRight w:val="0"/>
              <w:marTop w:val="0"/>
              <w:marBottom w:val="0"/>
              <w:divBdr>
                <w:top w:val="none" w:sz="0" w:space="0" w:color="auto"/>
                <w:left w:val="none" w:sz="0" w:space="0" w:color="auto"/>
                <w:bottom w:val="none" w:sz="0" w:space="0" w:color="auto"/>
                <w:right w:val="none" w:sz="0" w:space="0" w:color="auto"/>
              </w:divBdr>
            </w:div>
            <w:div w:id="1583373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802228">
      <w:bodyDiv w:val="1"/>
      <w:marLeft w:val="0"/>
      <w:marRight w:val="0"/>
      <w:marTop w:val="0"/>
      <w:marBottom w:val="0"/>
      <w:divBdr>
        <w:top w:val="none" w:sz="0" w:space="0" w:color="auto"/>
        <w:left w:val="none" w:sz="0" w:space="0" w:color="auto"/>
        <w:bottom w:val="none" w:sz="0" w:space="0" w:color="auto"/>
        <w:right w:val="none" w:sz="0" w:space="0" w:color="auto"/>
      </w:divBdr>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2044402580">
      <w:bodyDiv w:val="1"/>
      <w:marLeft w:val="0"/>
      <w:marRight w:val="0"/>
      <w:marTop w:val="0"/>
      <w:marBottom w:val="0"/>
      <w:divBdr>
        <w:top w:val="none" w:sz="0" w:space="0" w:color="auto"/>
        <w:left w:val="none" w:sz="0" w:space="0" w:color="auto"/>
        <w:bottom w:val="none" w:sz="0" w:space="0" w:color="auto"/>
        <w:right w:val="none" w:sz="0" w:space="0" w:color="auto"/>
      </w:divBdr>
    </w:div>
    <w:div w:id="2050102748">
      <w:bodyDiv w:val="1"/>
      <w:marLeft w:val="0"/>
      <w:marRight w:val="0"/>
      <w:marTop w:val="0"/>
      <w:marBottom w:val="0"/>
      <w:divBdr>
        <w:top w:val="none" w:sz="0" w:space="0" w:color="auto"/>
        <w:left w:val="none" w:sz="0" w:space="0" w:color="auto"/>
        <w:bottom w:val="none" w:sz="0" w:space="0" w:color="auto"/>
        <w:right w:val="none" w:sz="0" w:space="0" w:color="auto"/>
      </w:divBdr>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C xmlns="7d150733-584f-4c57-8f75-a626010bed1b">06</SC>
    <Deliverable_x0020_Version xmlns="7d150733-584f-4c57-8f75-a626010bed1b" xsi:nil="true"/>
    <Deliverable_x0020_Id xmlns="7d150733-584f-4c57-8f75-a626010bed1b">DLV-258-6-6-1-64</Deliverable_x0020_Id>
    <Delivery_x0020_Date xmlns="7d150733-584f-4c57-8f75-a626010bed1b">2023-07-17T21:00:00+00:00</Delivery_x0020_Date>
    <RfA xmlns="7d150733-584f-4c57-8f75-a626010bed1b">258</RfA>
    <Deliverable_x0020_Status xmlns="7d150733-584f-4c57-8f75-a626010bed1b">Internal QR</Deliverable_x0020_Status>
    <TaxCatchAll xmlns="ffcdf2b0-1459-4444-989c-847f95dff766" xsi:nil="true"/>
    <lcf76f155ced4ddcb4097134ff3c332f xmlns="7d150733-584f-4c57-8f75-a626010bed1b">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FA59A352DB3EC4F88ED7EB61BD499C7" ma:contentTypeVersion="28" ma:contentTypeDescription="Create a new document." ma:contentTypeScope="" ma:versionID="7ebaf78e10104bad806213972784018e">
  <xsd:schema xmlns:xsd="http://www.w3.org/2001/XMLSchema" xmlns:xs="http://www.w3.org/2001/XMLSchema" xmlns:p="http://schemas.microsoft.com/office/2006/metadata/properties" xmlns:ns2="7d150733-584f-4c57-8f75-a626010bed1b" xmlns:ns3="ffcdf2b0-1459-4444-989c-847f95dff766" targetNamespace="http://schemas.microsoft.com/office/2006/metadata/properties" ma:root="true" ma:fieldsID="205acc0db40e25a967e8c82404745c5b" ns2:_="" ns3:_="">
    <xsd:import namespace="7d150733-584f-4c57-8f75-a626010bed1b"/>
    <xsd:import namespace="ffcdf2b0-1459-4444-989c-847f95dff766"/>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element ref="ns2:Delivery_x0020_Date" minOccurs="0"/>
                <xsd:element ref="ns2:SC" minOccurs="0"/>
                <xsd:element ref="ns3:SharedWithUsers" minOccurs="0"/>
                <xsd:element ref="ns3:SharedWithDetails" minOccurs="0"/>
                <xsd:element ref="ns2:MediaServiceMetadata" minOccurs="0"/>
                <xsd:element ref="ns2:MediaServiceFastMetadata" minOccurs="0"/>
                <xsd:element ref="ns2:MediaServiceSearchPropertie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150733-584f-4c57-8f75-a626010bed1b" elementFormDefault="qualified">
    <xsd:import namespace="http://schemas.microsoft.com/office/2006/documentManagement/types"/>
    <xsd:import namespace="http://schemas.microsoft.com/office/infopath/2007/PartnerControls"/>
    <xsd:element name="Deliverable_x0020_Id" ma:index="4" nillable="true" ma:displayName="Deliverable Id" ma:description="It is required for deliveries" ma:internalName="Deliverable_x0020_Id" ma:readOnly="false">
      <xsd:simpleType>
        <xsd:restriction base="dms:Text">
          <xsd:maxLength value="255"/>
        </xsd:restriction>
      </xsd:simpleType>
    </xsd:element>
    <xsd:element name="Deliverable_x0020_Status" ma:index="5" nillable="true" ma:displayName="Deliverable Status" ma:description="Status of the deliverable version." ma:format="Dropdown" ma:internalName="Deliverable_x0020_Status" ma:readOnly="false">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6" nillable="true" ma:displayName="Deliverable Version" ma:description="Version of the deliverable (TAXUD version)" ma:internalName="Deliverable_x0020_Version" ma:readOnly="false">
      <xsd:simpleType>
        <xsd:restriction base="dms:Text">
          <xsd:maxLength value="255"/>
        </xsd:restriction>
      </xsd:simpleType>
    </xsd:element>
    <xsd:element name="RfA" ma:index="7" nillable="true" ma:displayName="RfA" ma:internalName="RfA" ma:readOnly="false">
      <xsd:simpleType>
        <xsd:restriction base="dms:Text">
          <xsd:maxLength value="255"/>
        </xsd:restriction>
      </xsd:simpleType>
    </xsd:element>
    <xsd:element name="Delivery_x0020_Date" ma:index="8" nillable="true" ma:displayName="Delivery Date" ma:description="Only for Deliverables" ma:format="DateOnly" ma:internalName="Delivery_x0020_Date" ma:readOnly="false">
      <xsd:simpleType>
        <xsd:restriction base="dms:DateTime"/>
      </xsd:simpleType>
    </xsd:element>
    <xsd:element name="SC" ma:index="9" nillable="true" ma:displayName="SC" ma:internalName="SC" ma:readOnly="false">
      <xsd:simpleType>
        <xsd:restriction base="dms:Text">
          <xsd:maxLength value="255"/>
        </xsd:restrict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d6837251-29ea-4b68-89a9-9f41a84048d0" ma:termSetId="09814cd3-568e-fe90-9814-8d621ff8fb84" ma:anchorId="fba54fb3-c3e1-fe81-a776-ca4b69148c4d" ma:open="true" ma:isKeyword="false">
      <xsd:complexType>
        <xsd:sequence>
          <xsd:element ref="pc:Terms" minOccurs="0" maxOccurs="1"/>
        </xsd:sequence>
      </xsd:complexType>
    </xsd:element>
    <xsd:element name="MediaServiceOCR" ma:index="2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fcdf2b0-1459-4444-989c-847f95dff766" elementFormDefault="qualified">
    <xsd:import namespace="http://schemas.microsoft.com/office/2006/documentManagement/types"/>
    <xsd:import namespace="http://schemas.microsoft.com/office/infopath/2007/PartnerControls"/>
    <xsd:element name="SharedWithUsers" ma:index="10"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dc3efaef-d65d-454e-a102-2afb12e09a8e}" ma:internalName="TaxCatchAll" ma:showField="CatchAllData" ma:web="ffcdf2b0-1459-4444-989c-847f95dff7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434CF7E-14AB-43A2-B21F-0F8332BFD441}">
  <ds:schemaRefs>
    <ds:schemaRef ds:uri="http://schemas.microsoft.com/office/2006/metadata/properties"/>
    <ds:schemaRef ds:uri="http://schemas.microsoft.com/office/infopath/2007/PartnerControls"/>
    <ds:schemaRef ds:uri="7d150733-584f-4c57-8f75-a626010bed1b"/>
    <ds:schemaRef ds:uri="ffcdf2b0-1459-4444-989c-847f95dff766"/>
  </ds:schemaRefs>
</ds:datastoreItem>
</file>

<file path=customXml/itemProps2.xml><?xml version="1.0" encoding="utf-8"?>
<ds:datastoreItem xmlns:ds="http://schemas.openxmlformats.org/officeDocument/2006/customXml" ds:itemID="{A89FBA12-C927-4E09-9E2C-7A3B7A8E6B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150733-584f-4c57-8f75-a626010bed1b"/>
    <ds:schemaRef ds:uri="ffcdf2b0-1459-4444-989c-847f95dff7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6DB196-88D9-4D19-B935-2AF05225937F}">
  <ds:schemaRefs>
    <ds:schemaRef ds:uri="http://schemas.openxmlformats.org/officeDocument/2006/bibliography"/>
  </ds:schemaRefs>
</ds:datastoreItem>
</file>

<file path=customXml/itemProps4.xml><?xml version="1.0" encoding="utf-8"?>
<ds:datastoreItem xmlns:ds="http://schemas.openxmlformats.org/officeDocument/2006/customXml" ds:itemID="{7852A4A2-307C-4B60-B88E-DD5249449F1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IRF</Template>
  <TotalTime>117</TotalTime>
  <Pages>8</Pages>
  <Words>2778</Words>
  <Characters>15005</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17748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DG TAXUD IT</dc:creator>
  <cp:keywords/>
  <cp:lastModifiedBy>NEDOS George</cp:lastModifiedBy>
  <cp:revision>14</cp:revision>
  <cp:lastPrinted>2014-03-18T01:31:00Z</cp:lastPrinted>
  <dcterms:created xsi:type="dcterms:W3CDTF">2023-10-11T17:07:00Z</dcterms:created>
  <dcterms:modified xsi:type="dcterms:W3CDTF">2023-11-06T13:13:00Z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0x0101008FA59A352DB3EC4F88ED7EB61BD499C7</vt:lpwstr>
  </property>
  <property fmtid="{D5CDD505-2E9C-101B-9397-08002B2CF9AE}" pid="7" name="MediaServiceImageTags">
    <vt:lpwstr/>
  </property>
  <property fmtid="{D5CDD505-2E9C-101B-9397-08002B2CF9AE}" pid="8" name="GrammarlyDocumentId">
    <vt:lpwstr>90d65444b6333f8cb8d779ebff907d9169151e7fb3e34f8b08a2e9d80abdb93d</vt:lpwstr>
  </property>
  <property fmtid="{D5CDD505-2E9C-101B-9397-08002B2CF9AE}" pid="9" name="MSIP_Label_6bd9ddd1-4d20-43f6-abfa-fc3c07406f94_Enabled">
    <vt:lpwstr>true</vt:lpwstr>
  </property>
  <property fmtid="{D5CDD505-2E9C-101B-9397-08002B2CF9AE}" pid="10" name="MSIP_Label_6bd9ddd1-4d20-43f6-abfa-fc3c07406f94_SetDate">
    <vt:lpwstr>2022-12-14T11:25:14Z</vt:lpwstr>
  </property>
  <property fmtid="{D5CDD505-2E9C-101B-9397-08002B2CF9AE}" pid="11" name="MSIP_Label_6bd9ddd1-4d20-43f6-abfa-fc3c07406f94_Method">
    <vt:lpwstr>Standard</vt:lpwstr>
  </property>
  <property fmtid="{D5CDD505-2E9C-101B-9397-08002B2CF9AE}" pid="12" name="MSIP_Label_6bd9ddd1-4d20-43f6-abfa-fc3c07406f94_Name">
    <vt:lpwstr>Commission Use</vt:lpwstr>
  </property>
  <property fmtid="{D5CDD505-2E9C-101B-9397-08002B2CF9AE}" pid="13" name="MSIP_Label_6bd9ddd1-4d20-43f6-abfa-fc3c07406f94_SiteId">
    <vt:lpwstr>b24c8b06-522c-46fe-9080-70926f8dddb1</vt:lpwstr>
  </property>
  <property fmtid="{D5CDD505-2E9C-101B-9397-08002B2CF9AE}" pid="14" name="MSIP_Label_6bd9ddd1-4d20-43f6-abfa-fc3c07406f94_ActionId">
    <vt:lpwstr>fc69a084-ddfb-4ed6-af01-a1106a78a878</vt:lpwstr>
  </property>
  <property fmtid="{D5CDD505-2E9C-101B-9397-08002B2CF9AE}" pid="15" name="MSIP_Label_6bd9ddd1-4d20-43f6-abfa-fc3c07406f94_ContentBits">
    <vt:lpwstr>0</vt:lpwstr>
  </property>
  <property fmtid="{D5CDD505-2E9C-101B-9397-08002B2CF9AE}" pid="16" name="SfRFilename">
    <vt:lpwstr>| | RFC_NCTS_0223_IAR-UCCNCTS3442(re-SfR)-v0.50.docx</vt:lpwstr>
  </property>
  <property fmtid="{D5CDD505-2E9C-101B-9397-08002B2CF9AE}" pid="17" name="QCNumber">
    <vt:lpwstr>QC49729</vt:lpwstr>
  </property>
</Properties>
</file>